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48268A8" w:rsidR="009D60D5" w:rsidRPr="001B5605" w:rsidRDefault="003346BE"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54144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7A0A2C"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2849363" w:rsidR="00741D2D" w:rsidRPr="0016009D" w:rsidRDefault="0016009D" w:rsidP="00996FEA">
            <w:pPr>
              <w:rPr>
                <w:rFonts w:asciiTheme="minorHAnsi" w:hAnsiTheme="minorHAnsi" w:cs="Arial"/>
                <w:sz w:val="24"/>
                <w:lang w:val="en-US"/>
              </w:rPr>
            </w:pPr>
            <w:r w:rsidRPr="0016009D">
              <w:rPr>
                <w:rFonts w:ascii="Calibri" w:hAnsi="Calibri"/>
                <w:b/>
                <w:sz w:val="22"/>
                <w:szCs w:val="22"/>
                <w:lang w:val="en-US"/>
              </w:rPr>
              <w:t>Feasibil</w:t>
            </w:r>
            <w:r>
              <w:rPr>
                <w:rFonts w:ascii="Calibri" w:hAnsi="Calibri"/>
                <w:b/>
                <w:sz w:val="22"/>
                <w:szCs w:val="22"/>
                <w:lang w:val="en-US"/>
              </w:rPr>
              <w:t>i</w:t>
            </w:r>
            <w:r w:rsidRPr="0016009D">
              <w:rPr>
                <w:rFonts w:ascii="Calibri" w:hAnsi="Calibri"/>
                <w:b/>
                <w:sz w:val="22"/>
                <w:szCs w:val="22"/>
                <w:lang w:val="en-US"/>
              </w:rPr>
              <w:t xml:space="preserve">ty Study and Solution Development for a risk transfer instrument that could be embedded in AFD’s </w:t>
            </w:r>
            <w:r>
              <w:rPr>
                <w:rFonts w:ascii="Calibri" w:hAnsi="Calibri"/>
                <w:b/>
                <w:sz w:val="22"/>
                <w:szCs w:val="22"/>
                <w:lang w:val="en-US"/>
              </w:rPr>
              <w:t xml:space="preserve">Climate Shock </w:t>
            </w:r>
            <w:r w:rsidRPr="0016009D">
              <w:rPr>
                <w:rFonts w:ascii="Calibri" w:hAnsi="Calibri"/>
                <w:b/>
                <w:sz w:val="22"/>
                <w:szCs w:val="22"/>
                <w:lang w:val="en-US"/>
              </w:rPr>
              <w:t>Loans</w:t>
            </w:r>
            <w:r w:rsidRPr="0016009D">
              <w:rPr>
                <w:rFonts w:ascii="Calibri" w:hAnsi="Calibri"/>
                <w:sz w:val="22"/>
                <w:szCs w:val="22"/>
                <w:lang w:val="en-US"/>
              </w:rPr>
              <w:t>,</w:t>
            </w:r>
          </w:p>
        </w:tc>
      </w:tr>
      <w:tr w:rsidR="008714BB" w:rsidRPr="007A0A2C"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7A0A2C"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7777777"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714BB" w:rsidRPr="0016009D"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A0A2C"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5C331112" w14:textId="360D59A0" w:rsidR="00541440" w:rsidRPr="003346BE" w:rsidRDefault="00801ECC" w:rsidP="00541440">
            <w:pPr>
              <w:tabs>
                <w:tab w:val="left" w:pos="510"/>
                <w:tab w:val="left" w:pos="10977"/>
              </w:tabs>
              <w:spacing w:before="120"/>
              <w:ind w:right="83"/>
              <w:jc w:val="both"/>
              <w:rPr>
                <w:ins w:id="3" w:author="Thioro SARR" w:date="2025-06-27T10:37:00Z"/>
                <w:rFonts w:asciiTheme="minorHAnsi" w:hAnsiTheme="minorHAnsi"/>
                <w:sz w:val="22"/>
                <w:szCs w:val="22"/>
                <w:lang w:val="en"/>
              </w:rPr>
            </w:pPr>
            <w:r>
              <w:rPr>
                <w:rFonts w:asciiTheme="minorHAnsi" w:hAnsiTheme="minorHAnsi"/>
                <w:sz w:val="22"/>
                <w:szCs w:val="22"/>
                <w:lang w:val="en"/>
              </w:rPr>
              <w:t xml:space="preserve">It is awarded by means of: </w:t>
            </w:r>
            <w:ins w:id="4" w:author="Thioro SARR" w:date="2025-06-27T10:37:00Z">
              <w:r w:rsidR="00541440" w:rsidRPr="00541440">
                <w:rPr>
                  <w:rFonts w:asciiTheme="minorHAnsi" w:hAnsiTheme="minorHAnsi"/>
                  <w:sz w:val="22"/>
                  <w:szCs w:val="22"/>
                  <w:lang w:val="en"/>
                </w:rPr>
                <w:t>adapted procedure in application of Articles L. 2123-1 and R. 2123-1 to R. 2123-7 of CCP</w:t>
              </w:r>
            </w:ins>
          </w:p>
          <w:p w14:paraId="012CC13F" w14:textId="40ED40AC" w:rsidR="00707B69" w:rsidRPr="00B4244A" w:rsidRDefault="00707B69" w:rsidP="00541440">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3346BE">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3346BE">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3346BE">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3346BE">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3346BE">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3346BE">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3346BE">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3346BE">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3346BE">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3346BE">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3346BE">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3346BE">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3346BE">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3346BE">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3346BE">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3346BE">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3346BE">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3346BE">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3346BE">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3346BE">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3346BE">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3346BE">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3346BE">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3346BE">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3346BE">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3346BE">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3346BE">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3346BE">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3346BE">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3346BE">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3346BE">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3346BE">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3346BE">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3346BE">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3346BE">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3346BE">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3346BE">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3346BE">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3346BE">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3346BE">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3346BE">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3346BE">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5" w:name="_Toc524095221"/>
      <w:bookmarkStart w:id="6" w:name="_Toc140836304"/>
      <w:r>
        <w:rPr>
          <w:rFonts w:asciiTheme="minorHAnsi" w:hAnsiTheme="minorHAnsi"/>
          <w:b/>
          <w:bCs/>
          <w:caps/>
          <w:sz w:val="32"/>
          <w:u w:val="single"/>
          <w:lang w:val="en"/>
        </w:rPr>
        <w:lastRenderedPageBreak/>
        <w:t>special conditions</w:t>
      </w:r>
      <w:bookmarkEnd w:id="5"/>
      <w:r>
        <w:rPr>
          <w:rFonts w:asciiTheme="minorHAnsi" w:hAnsiTheme="minorHAnsi"/>
          <w:b/>
          <w:bCs/>
          <w:caps/>
          <w:sz w:val="32"/>
          <w:u w:val="single"/>
          <w:lang w:val="en"/>
        </w:rPr>
        <w:t xml:space="preserve"> – commitment procedure</w:t>
      </w:r>
      <w:bookmarkEnd w:id="6"/>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7A0A2C"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 xml:space="preserve">co-contracting party’s </w:t>
            </w:r>
            <w:commentRangeStart w:id="7"/>
            <w:r w:rsidRPr="003115EA">
              <w:rPr>
                <w:rFonts w:asciiTheme="minorHAnsi" w:hAnsiTheme="minorHAnsi" w:cstheme="minorHAnsi"/>
                <w:b/>
                <w:bCs/>
                <w:smallCaps/>
                <w:szCs w:val="22"/>
                <w:highlight w:val="yellow"/>
                <w:u w:val="single"/>
                <w:lang w:val="en"/>
              </w:rPr>
              <w:t>name</w:t>
            </w:r>
            <w:commentRangeEnd w:id="7"/>
            <w:r w:rsidR="00541440">
              <w:rPr>
                <w:rStyle w:val="Marquedecommentaire"/>
                <w:rFonts w:eastAsia="Times"/>
              </w:rPr>
              <w:commentReference w:id="7"/>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4CB1A251"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 xml:space="preserve">In the context of the cooperation project </w:t>
      </w:r>
      <w:r w:rsidRPr="003115EA">
        <w:rPr>
          <w:rFonts w:asciiTheme="minorHAnsi" w:hAnsiTheme="minorHAnsi" w:cstheme="minorHAnsi"/>
          <w:i/>
          <w:iCs/>
          <w:sz w:val="22"/>
          <w:highlight w:val="yellow"/>
          <w:lang w:val="en"/>
        </w:rPr>
        <w:t>or</w:t>
      </w:r>
      <w:r w:rsidRPr="003115EA">
        <w:rPr>
          <w:rFonts w:asciiTheme="minorHAnsi" w:hAnsiTheme="minorHAnsi" w:cstheme="minorHAnsi"/>
          <w:sz w:val="22"/>
          <w:highlight w:val="yellow"/>
          <w:lang w:val="en"/>
        </w:rPr>
        <w:t xml:space="preserve"> </w:t>
      </w:r>
      <w:r w:rsidRPr="003115EA">
        <w:rPr>
          <w:rFonts w:asciiTheme="minorHAnsi" w:hAnsiTheme="minorHAnsi" w:cstheme="minorHAnsi"/>
          <w:sz w:val="22"/>
          <w:lang w:val="en"/>
        </w:rPr>
        <w:t>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xml:space="preserve"> between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xml:space="preserve"> and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covering “</w:t>
      </w:r>
      <w:r w:rsidRPr="003115EA">
        <w:rPr>
          <w:rFonts w:asciiTheme="minorHAnsi" w:hAnsiTheme="minorHAnsi" w:cstheme="minorHAnsi"/>
          <w:i/>
          <w:iCs/>
          <w:sz w:val="22"/>
          <w:highlight w:val="yellow"/>
          <w:lang w:val="en"/>
        </w:rPr>
        <w:t>state the object of the Main Contract</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40836305"/>
      <w:r w:rsidRPr="00F2235E">
        <w:rPr>
          <w:rFonts w:asciiTheme="minorHAnsi" w:hAnsiTheme="minorHAnsi"/>
          <w:b/>
          <w:bCs/>
          <w:caps/>
          <w:sz w:val="24"/>
          <w:u w:val="single"/>
          <w:lang w:val="en"/>
        </w:rPr>
        <w:lastRenderedPageBreak/>
        <w:t>Object of the contract</w:t>
      </w:r>
      <w:bookmarkEnd w:id="8"/>
    </w:p>
    <w:p w14:paraId="767C017D" w14:textId="21F4B4DB"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16009D" w:rsidRPr="0016009D">
        <w:rPr>
          <w:rFonts w:ascii="Calibri" w:hAnsi="Calibri"/>
          <w:b/>
          <w:szCs w:val="22"/>
          <w:lang w:val="en-US"/>
        </w:rPr>
        <w:t>Feasibil</w:t>
      </w:r>
      <w:r w:rsidR="0016009D">
        <w:rPr>
          <w:rFonts w:ascii="Calibri" w:hAnsi="Calibri"/>
          <w:b/>
          <w:szCs w:val="22"/>
          <w:lang w:val="en-US"/>
        </w:rPr>
        <w:t>i</w:t>
      </w:r>
      <w:r w:rsidR="0016009D" w:rsidRPr="0016009D">
        <w:rPr>
          <w:rFonts w:ascii="Calibri" w:hAnsi="Calibri"/>
          <w:b/>
          <w:szCs w:val="22"/>
          <w:lang w:val="en-US"/>
        </w:rPr>
        <w:t xml:space="preserve">ty Study and Solution Development for a risk transfer instrument that could be embedded in AFD’s </w:t>
      </w:r>
      <w:r w:rsidR="0016009D">
        <w:rPr>
          <w:rFonts w:ascii="Calibri" w:hAnsi="Calibri"/>
          <w:b/>
          <w:szCs w:val="22"/>
          <w:lang w:val="en-US"/>
        </w:rPr>
        <w:t xml:space="preserve">Climate Shock </w:t>
      </w:r>
      <w:r w:rsidR="0016009D" w:rsidRPr="0016009D">
        <w:rPr>
          <w:rFonts w:ascii="Calibri" w:hAnsi="Calibri"/>
          <w:b/>
          <w:szCs w:val="22"/>
          <w:lang w:val="en-US"/>
        </w:rPr>
        <w:t>Loans</w:t>
      </w:r>
      <w:r w:rsidR="0016009D" w:rsidRPr="0016009D">
        <w:rPr>
          <w:rFonts w:ascii="Calibri" w:hAnsi="Calibri"/>
          <w:szCs w:val="22"/>
          <w:lang w:val="en-US"/>
        </w:rPr>
        <w:t>,</w:t>
      </w:r>
      <w:r w:rsidR="0016009D" w:rsidRPr="00F2235E">
        <w:rPr>
          <w:rFonts w:asciiTheme="minorHAnsi" w:hAnsiTheme="minorHAnsi" w:cs="Arial"/>
          <w:lang w:val="en"/>
        </w:rPr>
        <w:t xml:space="preserve">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9" w:name="_Toc140836306"/>
      <w:r w:rsidRPr="00F2235E">
        <w:rPr>
          <w:rFonts w:asciiTheme="minorHAnsi" w:hAnsiTheme="minorHAnsi"/>
          <w:b/>
          <w:bCs/>
          <w:caps/>
          <w:sz w:val="24"/>
          <w:u w:val="single"/>
          <w:lang w:val="en"/>
        </w:rPr>
        <w:t>Contractual documents</w:t>
      </w:r>
      <w:bookmarkEnd w:id="9"/>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7"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35FF635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10" w:name="_Toc140836307"/>
      <w:bookmarkStart w:id="11" w:name="_Toc392669631"/>
      <w:r w:rsidRPr="000D19AC">
        <w:rPr>
          <w:rFonts w:asciiTheme="minorHAnsi" w:hAnsiTheme="minorHAnsi"/>
          <w:b/>
          <w:bCs/>
          <w:caps/>
          <w:sz w:val="24"/>
          <w:u w:val="single"/>
          <w:lang w:val="en"/>
        </w:rPr>
        <w:lastRenderedPageBreak/>
        <w:t>General characteristics of the Contract</w:t>
      </w:r>
      <w:bookmarkEnd w:id="10"/>
    </w:p>
    <w:p w14:paraId="20523B0D" w14:textId="77777777" w:rsidR="000A6E96" w:rsidRPr="000D19AC" w:rsidRDefault="00204CC9" w:rsidP="005204FC">
      <w:pPr>
        <w:pStyle w:val="Titre2"/>
        <w:rPr>
          <w:rFonts w:asciiTheme="minorHAnsi" w:hAnsiTheme="minorHAnsi" w:cstheme="minorHAnsi"/>
          <w:i/>
          <w:sz w:val="22"/>
          <w:szCs w:val="22"/>
        </w:rPr>
      </w:pPr>
      <w:bookmarkStart w:id="12" w:name="_Toc140836308"/>
      <w:r w:rsidRPr="000D19AC">
        <w:rPr>
          <w:rFonts w:asciiTheme="minorHAnsi" w:hAnsiTheme="minorHAnsi" w:cstheme="minorHAnsi"/>
          <w:sz w:val="22"/>
          <w:szCs w:val="22"/>
          <w:lang w:val="en"/>
        </w:rPr>
        <w:t>Form of the Contract</w:t>
      </w:r>
      <w:bookmarkEnd w:id="11"/>
      <w:bookmarkEnd w:id="12"/>
      <w:r w:rsidRPr="000D19AC">
        <w:rPr>
          <w:rFonts w:asciiTheme="minorHAnsi" w:hAnsiTheme="minorHAnsi" w:cstheme="minorHAnsi"/>
          <w:sz w:val="22"/>
          <w:szCs w:val="22"/>
          <w:lang w:val="en"/>
        </w:rPr>
        <w:t xml:space="preserve"> </w:t>
      </w:r>
    </w:p>
    <w:p w14:paraId="6D7DFBE5" w14:textId="17578AF7" w:rsidR="00541440" w:rsidRDefault="00541440" w:rsidP="002F2D1F">
      <w:pPr>
        <w:pStyle w:val="u"/>
        <w:widowControl w:val="0"/>
        <w:spacing w:before="240"/>
        <w:ind w:left="567"/>
        <w:rPr>
          <w:ins w:id="13" w:author="Thioro SARR" w:date="2025-06-27T10:42:00Z"/>
          <w:rFonts w:asciiTheme="minorHAnsi" w:hAnsiTheme="minorHAnsi" w:cstheme="minorHAnsi"/>
          <w:szCs w:val="22"/>
          <w:lang w:val="en"/>
        </w:rPr>
      </w:pPr>
      <w:bookmarkStart w:id="14" w:name="_Toc379270787"/>
      <w:ins w:id="15" w:author="Thioro SARR" w:date="2025-06-27T10:42:00Z">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mixed public contract: it contains one one-off element and an order-based element defined as follows</w:t>
        </w:r>
      </w:ins>
    </w:p>
    <w:p w14:paraId="0DB03772" w14:textId="6064D02D" w:rsidR="00A246CE" w:rsidRPr="00257CA0" w:rsidRDefault="0016009D" w:rsidP="002F2D1F">
      <w:pPr>
        <w:pStyle w:val="u"/>
        <w:widowControl w:val="0"/>
        <w:spacing w:before="240"/>
        <w:ind w:left="567"/>
        <w:rPr>
          <w:rFonts w:asciiTheme="minorHAnsi" w:hAnsiTheme="minorHAnsi" w:cstheme="minorHAnsi"/>
          <w:szCs w:val="22"/>
          <w:lang w:val="en-GB"/>
        </w:rPr>
      </w:pPr>
      <w:r w:rsidRPr="00257CA0">
        <w:rPr>
          <w:rFonts w:asciiTheme="minorHAnsi" w:hAnsiTheme="minorHAnsi" w:cstheme="minorHAnsi"/>
          <w:szCs w:val="22"/>
          <w:lang w:val="en"/>
        </w:rPr>
        <w:t>.</w:t>
      </w:r>
      <w:r w:rsidR="001B6DF5" w:rsidRPr="00257CA0">
        <w:rPr>
          <w:rFonts w:asciiTheme="minorHAnsi" w:hAnsiTheme="minorHAnsi" w:cstheme="minorHAnsi"/>
          <w:szCs w:val="22"/>
          <w:lang w:val="en"/>
        </w:rPr>
        <w:t xml:space="preserve"> </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257CA0" w14:paraId="473D09E0" w14:textId="77777777" w:rsidTr="00A8561A">
        <w:tc>
          <w:tcPr>
            <w:tcW w:w="9220" w:type="dxa"/>
            <w:gridSpan w:val="3"/>
            <w:vAlign w:val="center"/>
          </w:tcPr>
          <w:p w14:paraId="44247F86" w14:textId="77777777" w:rsidR="005554F6" w:rsidRPr="00257CA0" w:rsidRDefault="005554F6" w:rsidP="000F52C5">
            <w:pPr>
              <w:pStyle w:val="v"/>
              <w:widowControl w:val="0"/>
              <w:spacing w:before="60" w:after="60"/>
              <w:ind w:left="0" w:firstLine="0"/>
              <w:jc w:val="left"/>
              <w:rPr>
                <w:rFonts w:asciiTheme="minorHAnsi" w:hAnsiTheme="minorHAnsi" w:cstheme="minorHAnsi"/>
                <w:b/>
                <w:smallCaps/>
                <w:szCs w:val="22"/>
              </w:rPr>
            </w:pPr>
            <w:bookmarkStart w:id="16" w:name="_Toc392669632"/>
            <w:bookmarkEnd w:id="14"/>
            <w:r w:rsidRPr="00257CA0">
              <w:rPr>
                <w:rFonts w:asciiTheme="minorHAnsi" w:hAnsiTheme="minorHAnsi" w:cstheme="minorHAnsi"/>
                <w:b/>
                <w:bCs/>
                <w:smallCaps/>
                <w:szCs w:val="22"/>
                <w:lang w:val="en"/>
              </w:rPr>
              <w:t>Firm tranche</w:t>
            </w:r>
          </w:p>
        </w:tc>
      </w:tr>
      <w:tr w:rsidR="000F52C5" w:rsidRPr="00257CA0" w14:paraId="22464FA5" w14:textId="77777777" w:rsidTr="00A8561A">
        <w:tc>
          <w:tcPr>
            <w:tcW w:w="1112" w:type="dxa"/>
            <w:vAlign w:val="center"/>
          </w:tcPr>
          <w:p w14:paraId="0BB0BA2F" w14:textId="77777777" w:rsidR="000F52C5" w:rsidRPr="00257CA0" w:rsidRDefault="000F52C5" w:rsidP="000F52C5">
            <w:pPr>
              <w:pStyle w:val="v"/>
              <w:widowControl w:val="0"/>
              <w:spacing w:before="60" w:after="60"/>
              <w:ind w:left="0" w:firstLine="0"/>
              <w:jc w:val="left"/>
              <w:rPr>
                <w:rFonts w:asciiTheme="minorHAnsi" w:hAnsiTheme="minorHAnsi" w:cstheme="minorHAnsi"/>
                <w:szCs w:val="22"/>
              </w:rPr>
            </w:pPr>
            <w:r w:rsidRPr="00257CA0">
              <w:rPr>
                <w:rFonts w:asciiTheme="minorHAnsi" w:hAnsiTheme="minorHAnsi" w:cstheme="minorHAnsi"/>
                <w:szCs w:val="22"/>
                <w:lang w:val="en"/>
              </w:rPr>
              <w:t>Item 1</w:t>
            </w:r>
          </w:p>
        </w:tc>
        <w:tc>
          <w:tcPr>
            <w:tcW w:w="4848" w:type="dxa"/>
            <w:vAlign w:val="center"/>
          </w:tcPr>
          <w:p w14:paraId="15E34E74" w14:textId="5D5451BE" w:rsidR="000F52C5" w:rsidRPr="00257CA0" w:rsidRDefault="00257CA0" w:rsidP="000F52C5">
            <w:pPr>
              <w:pStyle w:val="v"/>
              <w:widowControl w:val="0"/>
              <w:spacing w:before="60" w:after="60"/>
              <w:ind w:left="0" w:firstLine="0"/>
              <w:jc w:val="left"/>
              <w:rPr>
                <w:rFonts w:asciiTheme="minorHAnsi" w:hAnsiTheme="minorHAnsi" w:cstheme="minorHAnsi"/>
                <w:szCs w:val="22"/>
              </w:rPr>
            </w:pPr>
            <w:r w:rsidRPr="00257CA0">
              <w:rPr>
                <w:rFonts w:asciiTheme="minorHAnsi" w:hAnsiTheme="minorHAnsi" w:cstheme="minorHAnsi"/>
                <w:szCs w:val="22"/>
                <w:lang w:val="en"/>
              </w:rPr>
              <w:t>Scoping Phase</w:t>
            </w:r>
          </w:p>
        </w:tc>
        <w:tc>
          <w:tcPr>
            <w:tcW w:w="3260" w:type="dxa"/>
            <w:vAlign w:val="center"/>
          </w:tcPr>
          <w:p w14:paraId="4C458684" w14:textId="6DC7EDF6" w:rsidR="000F52C5" w:rsidRPr="00257CA0" w:rsidRDefault="00257CA0" w:rsidP="00257CA0">
            <w:pPr>
              <w:pStyle w:val="v"/>
              <w:widowControl w:val="0"/>
              <w:spacing w:before="60" w:after="60"/>
              <w:ind w:left="0" w:firstLine="0"/>
              <w:jc w:val="center"/>
              <w:rPr>
                <w:rFonts w:asciiTheme="minorHAnsi" w:hAnsiTheme="minorHAnsi" w:cstheme="minorHAnsi"/>
                <w:szCs w:val="22"/>
                <w:lang w:val="en-GB"/>
              </w:rPr>
            </w:pPr>
            <w:r w:rsidRPr="00257CA0">
              <w:rPr>
                <w:rFonts w:asciiTheme="minorHAnsi" w:hAnsiTheme="minorHAnsi" w:cstheme="minorHAnsi"/>
                <w:szCs w:val="22"/>
                <w:lang w:val="en"/>
              </w:rPr>
              <w:t>Fixed-price</w:t>
            </w:r>
            <w:r w:rsidR="000F52C5" w:rsidRPr="00257CA0">
              <w:rPr>
                <w:rFonts w:asciiTheme="minorHAnsi" w:hAnsiTheme="minorHAnsi" w:cstheme="minorHAnsi"/>
                <w:szCs w:val="22"/>
                <w:lang w:val="en"/>
              </w:rPr>
              <w:t xml:space="preserve"> item</w:t>
            </w:r>
          </w:p>
        </w:tc>
      </w:tr>
      <w:tr w:rsidR="005554F6" w:rsidRPr="00257CA0" w14:paraId="11AF1AE7" w14:textId="77777777" w:rsidTr="00A8561A">
        <w:tc>
          <w:tcPr>
            <w:tcW w:w="9220" w:type="dxa"/>
            <w:gridSpan w:val="3"/>
            <w:vAlign w:val="center"/>
          </w:tcPr>
          <w:p w14:paraId="562CD9DF" w14:textId="3A794E67" w:rsidR="005554F6" w:rsidRPr="00257CA0" w:rsidRDefault="005554F6" w:rsidP="001F7664">
            <w:pPr>
              <w:pStyle w:val="v"/>
              <w:widowControl w:val="0"/>
              <w:spacing w:before="60" w:after="60"/>
              <w:ind w:left="0" w:firstLine="0"/>
              <w:jc w:val="left"/>
              <w:rPr>
                <w:rFonts w:asciiTheme="minorHAnsi" w:hAnsiTheme="minorHAnsi" w:cstheme="minorHAnsi"/>
                <w:b/>
                <w:smallCaps/>
                <w:szCs w:val="22"/>
              </w:rPr>
            </w:pPr>
            <w:r w:rsidRPr="00257CA0">
              <w:rPr>
                <w:rFonts w:asciiTheme="minorHAnsi" w:hAnsiTheme="minorHAnsi" w:cstheme="minorHAnsi"/>
                <w:b/>
                <w:bCs/>
                <w:smallCaps/>
                <w:szCs w:val="22"/>
                <w:lang w:val="en"/>
              </w:rPr>
              <w:t>Optional tranche 1</w:t>
            </w:r>
            <w:ins w:id="17" w:author="Thioro SARR" w:date="2025-06-27T10:43:00Z">
              <w:r w:rsidR="00541440">
                <w:rPr>
                  <w:rFonts w:asciiTheme="minorHAnsi" w:hAnsiTheme="minorHAnsi" w:cstheme="minorHAnsi"/>
                  <w:b/>
                  <w:bCs/>
                  <w:smallCaps/>
                  <w:szCs w:val="22"/>
                  <w:lang w:val="en"/>
                </w:rPr>
                <w:t xml:space="preserve"> (order-based element)</w:t>
              </w:r>
            </w:ins>
          </w:p>
        </w:tc>
      </w:tr>
      <w:tr w:rsidR="00257CA0" w:rsidRPr="007A0A2C" w14:paraId="40E6DD11" w14:textId="77777777" w:rsidTr="007216E8">
        <w:tc>
          <w:tcPr>
            <w:tcW w:w="1112" w:type="dxa"/>
            <w:vAlign w:val="center"/>
          </w:tcPr>
          <w:p w14:paraId="50E0E2A9" w14:textId="77777777" w:rsidR="00257CA0" w:rsidRPr="00257CA0" w:rsidRDefault="00257CA0" w:rsidP="007216E8">
            <w:pPr>
              <w:pStyle w:val="v"/>
              <w:widowControl w:val="0"/>
              <w:spacing w:before="60" w:after="60"/>
              <w:ind w:left="0" w:firstLine="0"/>
              <w:jc w:val="left"/>
              <w:rPr>
                <w:rFonts w:asciiTheme="minorHAnsi" w:hAnsiTheme="minorHAnsi" w:cstheme="minorHAnsi"/>
                <w:szCs w:val="22"/>
              </w:rPr>
            </w:pPr>
            <w:r w:rsidRPr="00257CA0">
              <w:rPr>
                <w:rFonts w:asciiTheme="minorHAnsi" w:hAnsiTheme="minorHAnsi" w:cstheme="minorHAnsi"/>
                <w:szCs w:val="22"/>
                <w:lang w:val="en"/>
              </w:rPr>
              <w:t>Item 2</w:t>
            </w:r>
          </w:p>
        </w:tc>
        <w:tc>
          <w:tcPr>
            <w:tcW w:w="4848" w:type="dxa"/>
            <w:vAlign w:val="center"/>
          </w:tcPr>
          <w:p w14:paraId="5E644F66" w14:textId="77777777" w:rsidR="00257CA0" w:rsidRPr="00257CA0" w:rsidRDefault="00257CA0" w:rsidP="007216E8">
            <w:pPr>
              <w:pStyle w:val="v"/>
              <w:widowControl w:val="0"/>
              <w:spacing w:before="60" w:after="60"/>
              <w:ind w:left="0" w:firstLine="0"/>
              <w:jc w:val="left"/>
              <w:rPr>
                <w:rFonts w:asciiTheme="minorHAnsi" w:hAnsiTheme="minorHAnsi" w:cstheme="minorHAnsi"/>
                <w:szCs w:val="22"/>
              </w:rPr>
            </w:pPr>
            <w:r w:rsidRPr="00257CA0">
              <w:rPr>
                <w:rFonts w:asciiTheme="minorHAnsi" w:hAnsiTheme="minorHAnsi" w:cstheme="minorHAnsi"/>
                <w:szCs w:val="22"/>
                <w:lang w:val="en"/>
              </w:rPr>
              <w:t>Solution Development Phase</w:t>
            </w:r>
          </w:p>
        </w:tc>
        <w:tc>
          <w:tcPr>
            <w:tcW w:w="3260" w:type="dxa"/>
            <w:vAlign w:val="center"/>
          </w:tcPr>
          <w:p w14:paraId="4946EC5F" w14:textId="77777777" w:rsidR="00257CA0" w:rsidRPr="00257CA0" w:rsidRDefault="00257CA0" w:rsidP="007216E8">
            <w:pPr>
              <w:pStyle w:val="v"/>
              <w:widowControl w:val="0"/>
              <w:spacing w:before="60" w:after="60"/>
              <w:ind w:left="0" w:firstLine="0"/>
              <w:jc w:val="center"/>
              <w:rPr>
                <w:rFonts w:asciiTheme="minorHAnsi" w:hAnsiTheme="minorHAnsi" w:cstheme="minorHAnsi"/>
                <w:szCs w:val="22"/>
                <w:lang w:val="en-GB"/>
              </w:rPr>
            </w:pPr>
            <w:r w:rsidRPr="00257CA0">
              <w:rPr>
                <w:rFonts w:asciiTheme="minorHAnsi" w:hAnsiTheme="minorHAnsi" w:cstheme="minorHAnsi"/>
                <w:szCs w:val="22"/>
                <w:lang w:val="en"/>
              </w:rPr>
              <w:t>Fixed-price item</w:t>
            </w:r>
          </w:p>
        </w:tc>
      </w:tr>
    </w:tbl>
    <w:p w14:paraId="5A390663" w14:textId="77777777" w:rsidR="007216E8" w:rsidRPr="000D19AC" w:rsidRDefault="007216E8" w:rsidP="007216E8">
      <w:pPr>
        <w:pStyle w:val="v"/>
        <w:widowControl w:val="0"/>
        <w:spacing w:before="240" w:after="240"/>
        <w:ind w:left="556" w:firstLine="0"/>
        <w:rPr>
          <w:ins w:id="18" w:author="Thioro SARR" w:date="2025-06-27T10:44:00Z"/>
          <w:rFonts w:asciiTheme="minorHAnsi" w:hAnsiTheme="minorHAnsi" w:cstheme="minorHAnsi"/>
          <w:szCs w:val="22"/>
          <w:lang w:val="en-GB"/>
        </w:rPr>
      </w:pPr>
      <w:ins w:id="19" w:author="Thioro SARR" w:date="2025-06-27T10:44:00Z">
        <w:r w:rsidRPr="000D19AC">
          <w:rPr>
            <w:rFonts w:asciiTheme="minorHAnsi" w:hAnsiTheme="minorHAnsi" w:cstheme="minorHAnsi"/>
            <w:szCs w:val="22"/>
            <w:lang w:val="en"/>
          </w:rPr>
          <w:t>“Purchase order” items are defined by Articles R. 2162-13 and R.2162-14 of the CCP and are executed as and when said purchase orders are issued.]</w:t>
        </w:r>
      </w:ins>
    </w:p>
    <w:p w14:paraId="49AC16E6" w14:textId="1094B723" w:rsidR="00204CC9" w:rsidRPr="000D19AC" w:rsidRDefault="00204CC9" w:rsidP="002F2D1F">
      <w:pPr>
        <w:pStyle w:val="v"/>
        <w:widowControl w:val="0"/>
        <w:spacing w:before="240" w:after="240"/>
        <w:ind w:left="556" w:firstLine="0"/>
        <w:rPr>
          <w:rFonts w:asciiTheme="minorHAnsi" w:hAnsiTheme="minorHAnsi" w:cstheme="minorHAnsi"/>
          <w:szCs w:val="22"/>
          <w:lang w:val="en-GB"/>
        </w:rPr>
      </w:pP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20" w:name="_Toc140836309"/>
      <w:r w:rsidRPr="000D19AC">
        <w:rPr>
          <w:rFonts w:asciiTheme="minorHAnsi" w:hAnsiTheme="minorHAnsi" w:cstheme="minorHAnsi"/>
          <w:sz w:val="22"/>
          <w:szCs w:val="22"/>
          <w:lang w:val="en"/>
        </w:rPr>
        <w:t xml:space="preserve">Term </w:t>
      </w:r>
      <w:bookmarkEnd w:id="16"/>
      <w:r w:rsidRPr="000D19AC">
        <w:rPr>
          <w:rFonts w:asciiTheme="minorHAnsi" w:hAnsiTheme="minorHAnsi" w:cstheme="minorHAnsi"/>
          <w:sz w:val="22"/>
          <w:szCs w:val="22"/>
          <w:lang w:val="en"/>
        </w:rPr>
        <w:t>of the Contract</w:t>
      </w:r>
      <w:bookmarkEnd w:id="20"/>
    </w:p>
    <w:p w14:paraId="52B8A451" w14:textId="669CAF0D"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ins w:id="21" w:author="Thioro SARR" w:date="2025-06-30T15:03:00Z">
        <w:r w:rsidR="003346BE">
          <w:rPr>
            <w:rFonts w:asciiTheme="minorHAnsi" w:hAnsiTheme="minorHAnsi" w:cstheme="minorHAnsi"/>
            <w:szCs w:val="22"/>
            <w:lang w:val="en"/>
          </w:rPr>
          <w:t>08</w:t>
        </w:r>
        <w:r w:rsidR="003346BE" w:rsidRPr="000D19AC">
          <w:rPr>
            <w:rFonts w:asciiTheme="minorHAnsi" w:hAnsiTheme="minorHAnsi" w:cstheme="minorHAnsi"/>
            <w:szCs w:val="22"/>
            <w:lang w:val="en"/>
          </w:rPr>
          <w:t xml:space="preserve"> </w:t>
        </w:r>
      </w:ins>
      <w:r w:rsidRPr="000D19AC">
        <w:rPr>
          <w:rFonts w:asciiTheme="minorHAnsi" w:hAnsiTheme="minorHAnsi" w:cstheme="minorHAnsi"/>
          <w:szCs w:val="22"/>
          <w:lang w:val="en"/>
        </w:rPr>
        <w:t xml:space="preserve">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5A609DAB" w:rsidR="001E12A9" w:rsidRPr="00F41A62" w:rsidRDefault="00257CA0" w:rsidP="001E12A9">
      <w:pPr>
        <w:pStyle w:val="Titre2"/>
        <w:spacing w:before="120" w:after="60"/>
        <w:rPr>
          <w:rFonts w:asciiTheme="minorHAnsi" w:hAnsiTheme="minorHAnsi" w:cstheme="minorHAnsi"/>
          <w:sz w:val="22"/>
          <w:szCs w:val="22"/>
          <w:lang w:val="en-GB"/>
        </w:rPr>
      </w:pPr>
      <w:bookmarkStart w:id="22" w:name="_Toc140836310"/>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22"/>
    </w:p>
    <w:p w14:paraId="29C83A50" w14:textId="261F0D9C" w:rsidR="001E12A9" w:rsidRPr="00F41A62" w:rsidRDefault="00257CA0"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service provision</w:t>
      </w:r>
      <w:r>
        <w:rPr>
          <w:rFonts w:asciiTheme="minorHAnsi" w:hAnsiTheme="minorHAnsi" w:cstheme="minorHAnsi"/>
          <w:szCs w:val="22"/>
          <w:lang w:val="en"/>
        </w:rPr>
        <w:t xml:space="preserve"> deadline under this </w:t>
      </w:r>
      <w:r>
        <w:rPr>
          <w:rFonts w:asciiTheme="minorHAnsi" w:hAnsiTheme="minorHAnsi" w:cstheme="minorHAnsi"/>
          <w:smallCaps/>
          <w:szCs w:val="22"/>
          <w:lang w:val="en"/>
        </w:rPr>
        <w:t xml:space="preserve">Contract </w:t>
      </w:r>
      <w:r w:rsidR="001E12A9" w:rsidRPr="00F41A62">
        <w:rPr>
          <w:rFonts w:asciiTheme="minorHAnsi" w:hAnsiTheme="minorHAnsi" w:cstheme="minorHAnsi"/>
          <w:szCs w:val="22"/>
          <w:lang w:val="en"/>
        </w:rPr>
        <w:t xml:space="preserve">is </w:t>
      </w:r>
      <w:ins w:id="23" w:author="Thioro SARR" w:date="2025-06-30T15:03:00Z">
        <w:r w:rsidR="003346BE">
          <w:rPr>
            <w:rFonts w:asciiTheme="minorHAnsi" w:hAnsiTheme="minorHAnsi" w:cstheme="minorHAnsi"/>
            <w:szCs w:val="22"/>
            <w:lang w:val="en"/>
          </w:rPr>
          <w:t xml:space="preserve">08 </w:t>
        </w:r>
      </w:ins>
      <w:r>
        <w:rPr>
          <w:rFonts w:asciiTheme="minorHAnsi" w:hAnsiTheme="minorHAnsi" w:cstheme="minorHAnsi"/>
          <w:szCs w:val="22"/>
          <w:lang w:val="en"/>
        </w:rPr>
        <w:t xml:space="preserve">months from the </w:t>
      </w:r>
      <w:r w:rsidR="001E12A9" w:rsidRPr="00F41A62">
        <w:rPr>
          <w:rFonts w:asciiTheme="minorHAnsi" w:hAnsiTheme="minorHAnsi" w:cstheme="minorHAnsi"/>
          <w:szCs w:val="22"/>
          <w:lang w:val="en"/>
        </w:rPr>
        <w:t xml:space="preserve">award date of this </w:t>
      </w:r>
      <w:r>
        <w:rPr>
          <w:rFonts w:asciiTheme="minorHAnsi" w:hAnsiTheme="minorHAnsi" w:cstheme="minorHAnsi"/>
          <w:smallCaps/>
          <w:szCs w:val="22"/>
          <w:lang w:val="en"/>
        </w:rPr>
        <w:t xml:space="preserve">Contract </w:t>
      </w:r>
      <w:r w:rsidR="001E12A9" w:rsidRPr="00F41A62">
        <w:rPr>
          <w:rFonts w:asciiTheme="minorHAnsi" w:hAnsiTheme="minorHAnsi" w:cstheme="minorHAnsi"/>
          <w:szCs w:val="22"/>
          <w:lang w:val="en"/>
        </w:rPr>
        <w:t>date.</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591C735D"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24" w:name="_Toc140836312"/>
      <w:r w:rsidRPr="00F41A62">
        <w:rPr>
          <w:rFonts w:asciiTheme="minorHAnsi" w:hAnsiTheme="minorHAnsi" w:cstheme="minorHAnsi"/>
          <w:sz w:val="22"/>
          <w:szCs w:val="22"/>
          <w:lang w:val="en"/>
        </w:rPr>
        <w:t>Firming-up of order tranches</w:t>
      </w:r>
      <w:bookmarkEnd w:id="24"/>
    </w:p>
    <w:p w14:paraId="3382932C" w14:textId="57FEC99D"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services/supplies due under the firm tranche are triggered on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award date.</w:t>
      </w:r>
    </w:p>
    <w:p w14:paraId="3354D767" w14:textId="7AA8DA06"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Each optional tranche may be firmed up by a signed </w:t>
      </w:r>
      <w:ins w:id="25" w:author="Thioro SARR" w:date="2025-06-30T15:06:00Z">
        <w:r w:rsidR="003346BE">
          <w:rPr>
            <w:rFonts w:asciiTheme="minorHAnsi" w:hAnsiTheme="minorHAnsi" w:cstheme="minorHAnsi"/>
            <w:szCs w:val="22"/>
            <w:lang w:val="en"/>
          </w:rPr>
          <w:t>Purchase</w:t>
        </w:r>
        <w:r w:rsidR="003346BE" w:rsidRPr="00F41A62">
          <w:rPr>
            <w:rFonts w:asciiTheme="minorHAnsi" w:hAnsiTheme="minorHAnsi" w:cstheme="minorHAnsi"/>
            <w:szCs w:val="22"/>
            <w:lang w:val="en"/>
          </w:rPr>
          <w:t xml:space="preserve"> </w:t>
        </w:r>
      </w:ins>
      <w:r w:rsidRPr="00F41A62">
        <w:rPr>
          <w:rFonts w:asciiTheme="minorHAnsi" w:hAnsiTheme="minorHAnsi" w:cstheme="minorHAnsi"/>
          <w:szCs w:val="22"/>
          <w:lang w:val="en"/>
        </w:rPr>
        <w:t xml:space="preserve">order issued by Expertise France. </w:t>
      </w:r>
    </w:p>
    <w:p w14:paraId="58D84AC8" w14:textId="517243C2" w:rsidR="00E849ED" w:rsidRPr="003346BE" w:rsidRDefault="003B5A58" w:rsidP="0041382E">
      <w:pPr>
        <w:pStyle w:val="v"/>
        <w:widowControl w:val="0"/>
        <w:spacing w:before="120"/>
        <w:ind w:left="556" w:firstLine="0"/>
        <w:rPr>
          <w:ins w:id="26" w:author="Thioro SARR" w:date="2025-06-27T10:45:00Z"/>
          <w:rFonts w:asciiTheme="minorHAnsi" w:hAnsiTheme="minorHAnsi" w:cstheme="minorHAnsi"/>
          <w:i/>
          <w:color w:val="FF0000"/>
          <w:szCs w:val="22"/>
          <w:lang w:val="en"/>
        </w:rPr>
      </w:pPr>
      <w:r w:rsidRPr="003346BE">
        <w:rPr>
          <w:rFonts w:asciiTheme="minorHAnsi" w:hAnsiTheme="minorHAnsi" w:cstheme="minorHAnsi"/>
          <w:i/>
          <w:color w:val="FF0000"/>
          <w:szCs w:val="22"/>
          <w:lang w:val="en"/>
        </w:rPr>
        <w:t xml:space="preserve">Should any optional tranche not be firmed up, the </w:t>
      </w:r>
      <w:r w:rsidRPr="003346BE">
        <w:rPr>
          <w:rFonts w:asciiTheme="minorHAnsi" w:hAnsiTheme="minorHAnsi" w:cstheme="minorHAnsi"/>
          <w:i/>
          <w:smallCaps/>
          <w:color w:val="FF0000"/>
          <w:szCs w:val="22"/>
          <w:lang w:val="en"/>
        </w:rPr>
        <w:t>Contractor</w:t>
      </w:r>
      <w:r w:rsidRPr="003346BE">
        <w:rPr>
          <w:rFonts w:asciiTheme="minorHAnsi" w:hAnsiTheme="minorHAnsi" w:cstheme="minorHAnsi"/>
          <w:i/>
          <w:color w:val="FF0000"/>
          <w:szCs w:val="22"/>
          <w:lang w:val="en"/>
        </w:rPr>
        <w:t xml:space="preserve"> may not claim any form of indemnity.</w:t>
      </w:r>
    </w:p>
    <w:p w14:paraId="33EDC40C" w14:textId="4E7C53DD" w:rsidR="007216E8" w:rsidDel="003346BE" w:rsidRDefault="007216E8" w:rsidP="0041382E">
      <w:pPr>
        <w:pStyle w:val="v"/>
        <w:widowControl w:val="0"/>
        <w:spacing w:before="120"/>
        <w:ind w:left="556" w:firstLine="0"/>
        <w:rPr>
          <w:del w:id="27" w:author="Thioro SARR" w:date="2025-06-30T15:04:00Z"/>
          <w:rFonts w:asciiTheme="minorHAnsi" w:hAnsiTheme="minorHAnsi" w:cstheme="minorHAnsi"/>
          <w:szCs w:val="22"/>
          <w:lang w:val="en-GB"/>
        </w:rPr>
      </w:pPr>
    </w:p>
    <w:p w14:paraId="12AA1F6D" w14:textId="7D230DA0" w:rsidR="003346BE" w:rsidRDefault="003346BE" w:rsidP="0041382E">
      <w:pPr>
        <w:pStyle w:val="v"/>
        <w:widowControl w:val="0"/>
        <w:spacing w:before="120"/>
        <w:ind w:left="556" w:firstLine="0"/>
        <w:rPr>
          <w:ins w:id="28" w:author="Thioro SARR" w:date="2025-06-30T15:04:00Z"/>
          <w:rFonts w:asciiTheme="minorHAnsi" w:hAnsiTheme="minorHAnsi" w:cstheme="minorHAnsi"/>
          <w:szCs w:val="22"/>
          <w:lang w:val="en-GB"/>
        </w:rPr>
      </w:pPr>
    </w:p>
    <w:p w14:paraId="44CEBB45" w14:textId="77777777" w:rsidR="003346BE" w:rsidRPr="00F41A62" w:rsidRDefault="003346BE" w:rsidP="0041382E">
      <w:pPr>
        <w:pStyle w:val="v"/>
        <w:widowControl w:val="0"/>
        <w:spacing w:before="120"/>
        <w:ind w:left="556" w:firstLine="0"/>
        <w:rPr>
          <w:ins w:id="29" w:author="Thioro SARR" w:date="2025-06-30T15:04:00Z"/>
          <w:rFonts w:asciiTheme="minorHAnsi" w:hAnsiTheme="minorHAnsi" w:cstheme="minorHAnsi"/>
          <w:szCs w:val="22"/>
          <w:lang w:val="en-GB"/>
        </w:rPr>
      </w:pPr>
    </w:p>
    <w:p w14:paraId="7CB9B59E" w14:textId="44B10510"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40836313"/>
      <w:r w:rsidRPr="00F41A62">
        <w:rPr>
          <w:rFonts w:asciiTheme="minorHAnsi" w:hAnsiTheme="minorHAnsi"/>
          <w:b/>
          <w:bCs/>
          <w:caps/>
          <w:sz w:val="24"/>
          <w:u w:val="single"/>
          <w:lang w:val="en"/>
        </w:rPr>
        <w:lastRenderedPageBreak/>
        <w:t>Financial provisions</w:t>
      </w:r>
      <w:bookmarkEnd w:id="30"/>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31" w:name="_Toc524095228"/>
      <w:bookmarkStart w:id="32" w:name="_Toc392669634"/>
      <w:bookmarkStart w:id="33" w:name="_Toc140836314"/>
      <w:r w:rsidRPr="00F41A62">
        <w:rPr>
          <w:rFonts w:asciiTheme="minorHAnsi" w:hAnsiTheme="minorHAnsi" w:cstheme="minorHAnsi"/>
          <w:sz w:val="22"/>
          <w:szCs w:val="22"/>
          <w:lang w:val="en"/>
        </w:rPr>
        <w:t>Amount of the Contract</w:t>
      </w:r>
      <w:bookmarkEnd w:id="31"/>
      <w:bookmarkEnd w:id="32"/>
      <w:bookmarkEnd w:id="33"/>
    </w:p>
    <w:p w14:paraId="3B654782" w14:textId="71A9E3D7" w:rsidR="00A17DB1" w:rsidRPr="00F41A62" w:rsidDel="003346BE" w:rsidRDefault="00257CA0" w:rsidP="005E107C">
      <w:pPr>
        <w:pStyle w:val="u"/>
        <w:widowControl w:val="0"/>
        <w:numPr>
          <w:ilvl w:val="12"/>
          <w:numId w:val="0"/>
        </w:numPr>
        <w:spacing w:before="240" w:after="120"/>
        <w:jc w:val="left"/>
        <w:rPr>
          <w:del w:id="34" w:author="Thioro SARR" w:date="2025-06-30T15:07:00Z"/>
          <w:rFonts w:asciiTheme="minorHAnsi" w:hAnsiTheme="minorHAnsi" w:cstheme="minorHAnsi"/>
          <w:szCs w:val="22"/>
          <w:lang w:val="en-GB"/>
        </w:rPr>
      </w:pPr>
      <w:del w:id="35" w:author="Thioro SARR" w:date="2025-06-27T10:45:00Z">
        <w:r w:rsidRPr="00F41A62" w:rsidDel="005E107C">
          <w:rPr>
            <w:rFonts w:asciiTheme="minorHAnsi" w:hAnsiTheme="minorHAnsi" w:cstheme="minorHAnsi"/>
            <w:szCs w:val="22"/>
            <w:lang w:val="en"/>
          </w:rPr>
          <w:delText xml:space="preserve"> </w:delText>
        </w:r>
      </w:del>
    </w:p>
    <w:p w14:paraId="013C30BB" w14:textId="3053B41F" w:rsidR="00F94043" w:rsidRPr="00722AD6" w:rsidRDefault="00257CA0" w:rsidP="003346BE">
      <w:pPr>
        <w:pStyle w:val="u"/>
        <w:widowControl w:val="0"/>
        <w:numPr>
          <w:ilvl w:val="12"/>
          <w:numId w:val="0"/>
        </w:numPr>
        <w:spacing w:before="240" w:after="120"/>
        <w:jc w:val="left"/>
        <w:rPr>
          <w:rFonts w:asciiTheme="minorHAnsi" w:hAnsiTheme="minorHAnsi" w:cstheme="minorHAnsi"/>
          <w:szCs w:val="22"/>
        </w:rPr>
      </w:pPr>
      <w:r w:rsidRPr="00722AD6">
        <w:rPr>
          <w:rFonts w:asciiTheme="minorHAnsi" w:hAnsiTheme="minorHAnsi" w:cstheme="minorHAnsi"/>
          <w:szCs w:val="22"/>
          <w:lang w:val="en"/>
        </w:rPr>
        <w:t xml:space="preserve"> </w:t>
      </w:r>
    </w:p>
    <w:tbl>
      <w:tblPr>
        <w:tblStyle w:val="Grilledutableau"/>
        <w:tblW w:w="9220" w:type="dxa"/>
        <w:tblInd w:w="556" w:type="dxa"/>
        <w:tblLook w:val="04A0" w:firstRow="1" w:lastRow="0" w:firstColumn="1" w:lastColumn="0" w:noHBand="0" w:noVBand="1"/>
      </w:tblPr>
      <w:tblGrid>
        <w:gridCol w:w="3267"/>
        <w:gridCol w:w="3119"/>
        <w:gridCol w:w="2834"/>
      </w:tblGrid>
      <w:tr w:rsidR="00F10406" w:rsidRPr="00722AD6" w14:paraId="3628A807" w14:textId="77777777" w:rsidTr="00611194">
        <w:trPr>
          <w:trHeight w:val="537"/>
        </w:trPr>
        <w:tc>
          <w:tcPr>
            <w:tcW w:w="3267" w:type="dxa"/>
            <w:vAlign w:val="center"/>
          </w:tcPr>
          <w:p w14:paraId="7D262104" w14:textId="77777777" w:rsidR="00F10406" w:rsidRPr="00722AD6" w:rsidRDefault="00F10406" w:rsidP="00EF1BFA">
            <w:pPr>
              <w:pStyle w:val="v"/>
              <w:widowControl w:val="0"/>
              <w:spacing w:before="60" w:after="60"/>
              <w:ind w:left="0" w:firstLine="0"/>
              <w:jc w:val="left"/>
              <w:rPr>
                <w:rFonts w:asciiTheme="minorHAnsi" w:hAnsiTheme="minorHAnsi" w:cstheme="minorHAnsi"/>
                <w:b/>
                <w:szCs w:val="22"/>
              </w:rPr>
            </w:pPr>
            <w:r w:rsidRPr="00722AD6">
              <w:rPr>
                <w:rFonts w:asciiTheme="minorHAnsi" w:hAnsiTheme="minorHAnsi" w:cstheme="minorHAnsi"/>
                <w:b/>
                <w:bCs/>
                <w:szCs w:val="22"/>
                <w:lang w:val="en"/>
              </w:rPr>
              <w:t>ITEM</w:t>
            </w:r>
          </w:p>
        </w:tc>
        <w:tc>
          <w:tcPr>
            <w:tcW w:w="3119" w:type="dxa"/>
            <w:vAlign w:val="center"/>
          </w:tcPr>
          <w:p w14:paraId="3ACD814D" w14:textId="77777777" w:rsidR="00F10406" w:rsidRPr="00722AD6" w:rsidRDefault="004F3F83" w:rsidP="006A6224">
            <w:pPr>
              <w:pStyle w:val="v"/>
              <w:widowControl w:val="0"/>
              <w:spacing w:before="60" w:after="60"/>
              <w:ind w:left="0" w:firstLine="0"/>
              <w:jc w:val="center"/>
              <w:rPr>
                <w:rFonts w:asciiTheme="minorHAnsi" w:hAnsiTheme="minorHAnsi" w:cstheme="minorHAnsi"/>
                <w:b/>
                <w:szCs w:val="22"/>
                <w:highlight w:val="yellow"/>
              </w:rPr>
            </w:pPr>
            <w:r w:rsidRPr="00722AD6">
              <w:rPr>
                <w:rFonts w:asciiTheme="minorHAnsi" w:hAnsiTheme="minorHAnsi" w:cstheme="minorHAnsi"/>
                <w:b/>
                <w:bCs/>
                <w:szCs w:val="22"/>
                <w:highlight w:val="yellow"/>
                <w:lang w:val="en"/>
              </w:rPr>
              <w:t>TYPE OF AMOUNT</w:t>
            </w:r>
          </w:p>
        </w:tc>
        <w:tc>
          <w:tcPr>
            <w:tcW w:w="2834" w:type="dxa"/>
            <w:vAlign w:val="center"/>
          </w:tcPr>
          <w:p w14:paraId="78E64D19" w14:textId="77777777" w:rsidR="00F10406" w:rsidRPr="00722AD6" w:rsidRDefault="004F3F83" w:rsidP="00EF1BFA">
            <w:pPr>
              <w:pStyle w:val="v"/>
              <w:widowControl w:val="0"/>
              <w:spacing w:before="60" w:after="60"/>
              <w:ind w:left="0" w:firstLine="0"/>
              <w:jc w:val="center"/>
              <w:rPr>
                <w:rFonts w:asciiTheme="minorHAnsi" w:hAnsiTheme="minorHAnsi" w:cstheme="minorHAnsi"/>
                <w:b/>
                <w:szCs w:val="22"/>
                <w:highlight w:val="yellow"/>
              </w:rPr>
            </w:pPr>
            <w:r w:rsidRPr="00722AD6">
              <w:rPr>
                <w:rFonts w:asciiTheme="minorHAnsi" w:hAnsiTheme="minorHAnsi" w:cstheme="minorHAnsi"/>
                <w:b/>
                <w:bCs/>
                <w:szCs w:val="22"/>
                <w:highlight w:val="yellow"/>
                <w:lang w:val="en"/>
              </w:rPr>
              <w:t>AMOUNT</w:t>
            </w:r>
          </w:p>
        </w:tc>
      </w:tr>
      <w:tr w:rsidR="00F10406" w:rsidRPr="00722AD6" w14:paraId="5DA820A8" w14:textId="77777777" w:rsidTr="006A6224">
        <w:tc>
          <w:tcPr>
            <w:tcW w:w="9220" w:type="dxa"/>
            <w:gridSpan w:val="3"/>
            <w:vAlign w:val="center"/>
          </w:tcPr>
          <w:p w14:paraId="50C2D667" w14:textId="77777777" w:rsidR="00F10406" w:rsidRPr="00722AD6"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722AD6">
              <w:rPr>
                <w:rFonts w:asciiTheme="minorHAnsi" w:hAnsiTheme="minorHAnsi" w:cstheme="minorHAnsi"/>
                <w:b/>
                <w:bCs/>
                <w:smallCaps/>
                <w:szCs w:val="22"/>
                <w:highlight w:val="yellow"/>
                <w:lang w:val="en"/>
              </w:rPr>
              <w:t>Firm tranche</w:t>
            </w:r>
          </w:p>
        </w:tc>
      </w:tr>
      <w:tr w:rsidR="004F3F83" w:rsidRPr="00722AD6" w14:paraId="31AAFBAC" w14:textId="77777777" w:rsidTr="00611194">
        <w:tc>
          <w:tcPr>
            <w:tcW w:w="3267" w:type="dxa"/>
            <w:vAlign w:val="center"/>
          </w:tcPr>
          <w:p w14:paraId="15F9B4CF" w14:textId="5B7861BD" w:rsidR="004F3F83" w:rsidRPr="00722AD6" w:rsidRDefault="00611194" w:rsidP="00AB12D7">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Scoping Phase</w:t>
            </w:r>
          </w:p>
        </w:tc>
        <w:tc>
          <w:tcPr>
            <w:tcW w:w="3119" w:type="dxa"/>
            <w:vAlign w:val="center"/>
          </w:tcPr>
          <w:p w14:paraId="279A32A1" w14:textId="211FE28D" w:rsidR="004F3F83" w:rsidRPr="00722AD6" w:rsidRDefault="006A6224" w:rsidP="00611194">
            <w:pPr>
              <w:pStyle w:val="v"/>
              <w:widowControl w:val="0"/>
              <w:spacing w:before="60" w:after="60"/>
              <w:ind w:left="0" w:firstLine="0"/>
              <w:jc w:val="center"/>
              <w:rPr>
                <w:rFonts w:asciiTheme="minorHAnsi" w:hAnsiTheme="minorHAnsi" w:cstheme="minorHAnsi"/>
                <w:szCs w:val="22"/>
                <w:highlight w:val="yellow"/>
                <w:lang w:val="en-GB"/>
              </w:rPr>
            </w:pPr>
            <w:r w:rsidRPr="00722AD6">
              <w:rPr>
                <w:rFonts w:asciiTheme="minorHAnsi" w:hAnsiTheme="minorHAnsi" w:cstheme="minorHAnsi"/>
                <w:szCs w:val="22"/>
                <w:highlight w:val="yellow"/>
                <w:lang w:val="en"/>
              </w:rPr>
              <w:t>Fixed price</w:t>
            </w:r>
          </w:p>
        </w:tc>
        <w:tc>
          <w:tcPr>
            <w:tcW w:w="2834" w:type="dxa"/>
            <w:vAlign w:val="center"/>
          </w:tcPr>
          <w:p w14:paraId="619524A0" w14:textId="77777777" w:rsidR="004F3F83" w:rsidRPr="00722AD6" w:rsidRDefault="004F3F83" w:rsidP="004F3F83">
            <w:pPr>
              <w:pStyle w:val="v"/>
              <w:widowControl w:val="0"/>
              <w:spacing w:before="60" w:after="60"/>
              <w:ind w:left="0" w:firstLine="0"/>
              <w:jc w:val="right"/>
              <w:rPr>
                <w:rFonts w:asciiTheme="minorHAnsi" w:hAnsiTheme="minorHAnsi" w:cstheme="minorHAnsi"/>
                <w:szCs w:val="22"/>
                <w:highlight w:val="yellow"/>
              </w:rPr>
            </w:pPr>
            <w:r w:rsidRPr="00722AD6">
              <w:rPr>
                <w:rFonts w:asciiTheme="minorHAnsi" w:hAnsiTheme="minorHAnsi" w:cstheme="minorHAnsi"/>
                <w:szCs w:val="22"/>
                <w:highlight w:val="yellow"/>
                <w:lang w:val="en"/>
              </w:rPr>
              <w:t>€ exc. VAT.</w:t>
            </w:r>
          </w:p>
        </w:tc>
      </w:tr>
      <w:tr w:rsidR="00F10406" w:rsidRPr="00722AD6" w14:paraId="1820DAA7" w14:textId="77777777" w:rsidTr="006A6224">
        <w:tc>
          <w:tcPr>
            <w:tcW w:w="9220" w:type="dxa"/>
            <w:gridSpan w:val="3"/>
            <w:vAlign w:val="center"/>
          </w:tcPr>
          <w:p w14:paraId="3C3A000E" w14:textId="70EA4ADD" w:rsidR="00F10406" w:rsidRPr="00722AD6"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722AD6">
              <w:rPr>
                <w:rFonts w:asciiTheme="minorHAnsi" w:hAnsiTheme="minorHAnsi" w:cstheme="minorHAnsi"/>
                <w:b/>
                <w:bCs/>
                <w:smallCaps/>
                <w:szCs w:val="22"/>
                <w:highlight w:val="yellow"/>
                <w:lang w:val="en"/>
              </w:rPr>
              <w:t>Optional tranche 1</w:t>
            </w:r>
            <w:ins w:id="36" w:author="Thioro SARR" w:date="2025-06-30T15:07:00Z">
              <w:r w:rsidR="003346BE">
                <w:rPr>
                  <w:rFonts w:asciiTheme="minorHAnsi" w:hAnsiTheme="minorHAnsi" w:cstheme="minorHAnsi"/>
                  <w:b/>
                  <w:bCs/>
                  <w:smallCaps/>
                  <w:szCs w:val="22"/>
                  <w:highlight w:val="yellow"/>
                  <w:lang w:val="en"/>
                </w:rPr>
                <w:t xml:space="preserve"> (Order-based)</w:t>
              </w:r>
            </w:ins>
          </w:p>
        </w:tc>
      </w:tr>
      <w:tr w:rsidR="00EC08C6" w:rsidRPr="00722AD6" w14:paraId="3D8769A2" w14:textId="77777777" w:rsidTr="00611194">
        <w:tc>
          <w:tcPr>
            <w:tcW w:w="3267" w:type="dxa"/>
            <w:vAlign w:val="center"/>
          </w:tcPr>
          <w:p w14:paraId="3F70E9AC" w14:textId="127EA2DC" w:rsidR="00EC08C6" w:rsidRPr="00722AD6" w:rsidRDefault="00611194" w:rsidP="00EC08C6">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Solution Development phase</w:t>
            </w:r>
          </w:p>
        </w:tc>
        <w:tc>
          <w:tcPr>
            <w:tcW w:w="3119" w:type="dxa"/>
          </w:tcPr>
          <w:p w14:paraId="69C13D61" w14:textId="6805B4B7" w:rsidR="00EC08C6" w:rsidRPr="00722AD6" w:rsidRDefault="00EC08C6" w:rsidP="00611194">
            <w:pPr>
              <w:pStyle w:val="v"/>
              <w:widowControl w:val="0"/>
              <w:spacing w:before="60" w:after="60"/>
              <w:ind w:left="0" w:firstLine="0"/>
              <w:jc w:val="center"/>
              <w:rPr>
                <w:rFonts w:asciiTheme="minorHAnsi" w:hAnsiTheme="minorHAnsi" w:cstheme="minorHAnsi"/>
                <w:szCs w:val="22"/>
                <w:highlight w:val="yellow"/>
                <w:lang w:val="en-GB"/>
              </w:rPr>
            </w:pPr>
            <w:r w:rsidRPr="00722AD6">
              <w:rPr>
                <w:rFonts w:asciiTheme="minorHAnsi" w:hAnsiTheme="minorHAnsi" w:cstheme="minorHAnsi"/>
                <w:szCs w:val="22"/>
                <w:highlight w:val="yellow"/>
                <w:lang w:val="en"/>
              </w:rPr>
              <w:t>Fixed price</w:t>
            </w:r>
          </w:p>
        </w:tc>
        <w:tc>
          <w:tcPr>
            <w:tcW w:w="2834" w:type="dxa"/>
            <w:vAlign w:val="center"/>
          </w:tcPr>
          <w:p w14:paraId="355CA089" w14:textId="77777777" w:rsidR="00EC08C6" w:rsidRPr="00722AD6" w:rsidRDefault="00EC08C6" w:rsidP="00EC08C6">
            <w:pPr>
              <w:pStyle w:val="v"/>
              <w:widowControl w:val="0"/>
              <w:spacing w:before="60" w:after="60"/>
              <w:ind w:left="0" w:firstLine="0"/>
              <w:jc w:val="right"/>
              <w:rPr>
                <w:rFonts w:asciiTheme="minorHAnsi" w:hAnsiTheme="minorHAnsi" w:cstheme="minorHAnsi"/>
                <w:szCs w:val="22"/>
                <w:highlight w:val="yellow"/>
              </w:rPr>
            </w:pPr>
            <w:r w:rsidRPr="00722AD6">
              <w:rPr>
                <w:rFonts w:asciiTheme="minorHAnsi" w:hAnsiTheme="minorHAnsi" w:cstheme="minorHAnsi"/>
                <w:szCs w:val="22"/>
                <w:highlight w:val="yellow"/>
                <w:lang w:val="en"/>
              </w:rPr>
              <w:t>€ exc. VAT.</w:t>
            </w:r>
          </w:p>
        </w:tc>
      </w:tr>
      <w:tr w:rsidR="00F10406" w:rsidRPr="00722AD6" w14:paraId="7FCF23DA" w14:textId="77777777" w:rsidTr="00611194">
        <w:tc>
          <w:tcPr>
            <w:tcW w:w="3267" w:type="dxa"/>
            <w:tcBorders>
              <w:left w:val="nil"/>
              <w:right w:val="nil"/>
            </w:tcBorders>
            <w:vAlign w:val="center"/>
          </w:tcPr>
          <w:p w14:paraId="272F5D66" w14:textId="77777777" w:rsidR="00F10406" w:rsidRPr="00722AD6" w:rsidRDefault="00F10406" w:rsidP="00EF1BFA">
            <w:pPr>
              <w:pStyle w:val="v"/>
              <w:widowControl w:val="0"/>
              <w:spacing w:before="60" w:after="60"/>
              <w:ind w:left="0" w:firstLine="0"/>
              <w:jc w:val="left"/>
              <w:rPr>
                <w:rFonts w:asciiTheme="minorHAnsi" w:hAnsiTheme="minorHAnsi" w:cstheme="minorHAnsi"/>
                <w:szCs w:val="22"/>
                <w:highlight w:val="yellow"/>
              </w:rPr>
            </w:pPr>
          </w:p>
        </w:tc>
        <w:tc>
          <w:tcPr>
            <w:tcW w:w="3119" w:type="dxa"/>
            <w:tcBorders>
              <w:left w:val="nil"/>
              <w:right w:val="nil"/>
            </w:tcBorders>
            <w:vAlign w:val="center"/>
          </w:tcPr>
          <w:p w14:paraId="5F1EDC02" w14:textId="77777777" w:rsidR="00F10406" w:rsidRPr="00722AD6" w:rsidRDefault="00F10406" w:rsidP="00EF1BFA">
            <w:pPr>
              <w:pStyle w:val="v"/>
              <w:widowControl w:val="0"/>
              <w:spacing w:before="60" w:after="60"/>
              <w:ind w:left="0" w:firstLine="0"/>
              <w:jc w:val="right"/>
              <w:rPr>
                <w:rFonts w:asciiTheme="minorHAnsi" w:hAnsiTheme="minorHAnsi" w:cstheme="minorHAnsi"/>
                <w:szCs w:val="22"/>
                <w:highlight w:val="yellow"/>
              </w:rPr>
            </w:pPr>
          </w:p>
        </w:tc>
        <w:tc>
          <w:tcPr>
            <w:tcW w:w="2834" w:type="dxa"/>
            <w:tcBorders>
              <w:left w:val="nil"/>
              <w:right w:val="nil"/>
            </w:tcBorders>
            <w:vAlign w:val="center"/>
          </w:tcPr>
          <w:p w14:paraId="3DEB1D48" w14:textId="77777777" w:rsidR="00F10406" w:rsidRPr="00722AD6" w:rsidRDefault="00F10406" w:rsidP="00EF1BFA">
            <w:pPr>
              <w:pStyle w:val="v"/>
              <w:widowControl w:val="0"/>
              <w:spacing w:before="60" w:after="60"/>
              <w:ind w:left="0" w:firstLine="0"/>
              <w:jc w:val="center"/>
              <w:rPr>
                <w:rFonts w:asciiTheme="minorHAnsi" w:hAnsiTheme="minorHAnsi" w:cstheme="minorHAnsi"/>
                <w:szCs w:val="22"/>
                <w:highlight w:val="yellow"/>
              </w:rPr>
            </w:pPr>
          </w:p>
        </w:tc>
      </w:tr>
      <w:tr w:rsidR="00AB12D7" w:rsidRPr="002F2D1F" w14:paraId="282F1BD8" w14:textId="77777777" w:rsidTr="00611194">
        <w:tc>
          <w:tcPr>
            <w:tcW w:w="6386" w:type="dxa"/>
            <w:gridSpan w:val="2"/>
            <w:vAlign w:val="center"/>
          </w:tcPr>
          <w:p w14:paraId="489F5416" w14:textId="77777777" w:rsidR="00AB12D7" w:rsidRPr="00263FD0" w:rsidRDefault="00AB12D7" w:rsidP="00EF1BFA">
            <w:pPr>
              <w:pStyle w:val="v"/>
              <w:widowControl w:val="0"/>
              <w:spacing w:before="60" w:after="60"/>
              <w:ind w:left="0" w:firstLine="0"/>
              <w:jc w:val="right"/>
              <w:rPr>
                <w:rFonts w:asciiTheme="minorHAnsi" w:hAnsiTheme="minorHAnsi" w:cs="Arial"/>
                <w:b/>
                <w:sz w:val="20"/>
                <w:highlight w:val="yellow"/>
                <w:lang w:val="en-GB"/>
              </w:rPr>
            </w:pPr>
            <w:r>
              <w:rPr>
                <w:rFonts w:asciiTheme="minorHAnsi" w:hAnsiTheme="minorHAnsi" w:cs="Arial"/>
                <w:b/>
                <w:bCs/>
                <w:sz w:val="20"/>
                <w:highlight w:val="yellow"/>
                <w:lang w:val="en"/>
              </w:rPr>
              <w:t>MAXIMUM AMOUNT OF THE CONTRACT</w:t>
            </w:r>
          </w:p>
        </w:tc>
        <w:tc>
          <w:tcPr>
            <w:tcW w:w="2834" w:type="dxa"/>
            <w:vAlign w:val="center"/>
          </w:tcPr>
          <w:p w14:paraId="2369AD6E" w14:textId="77777777" w:rsidR="00AB12D7" w:rsidRDefault="00AB12D7" w:rsidP="00AB12D7">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lang w:val="en"/>
              </w:rPr>
              <w:t>€ exc. VAT.</w:t>
            </w:r>
          </w:p>
        </w:tc>
      </w:tr>
    </w:tbl>
    <w:p w14:paraId="324C00DD" w14:textId="2B698867" w:rsidR="00EC08C6" w:rsidRPr="00722AD6" w:rsidRDefault="00EC08C6" w:rsidP="0096482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lang w:val="en-GB"/>
        </w:rPr>
      </w:pPr>
      <w:r w:rsidRPr="00722AD6">
        <w:rPr>
          <w:rFonts w:asciiTheme="minorHAnsi" w:eastAsia="Times New Roman" w:hAnsiTheme="minorHAnsi" w:cstheme="minorHAnsi"/>
          <w:sz w:val="22"/>
          <w:szCs w:val="22"/>
          <w:lang w:val="en"/>
        </w:rPr>
        <w:t xml:space="preserve">The purchase order items of the </w:t>
      </w:r>
      <w:r w:rsidRPr="00722AD6">
        <w:rPr>
          <w:rFonts w:asciiTheme="minorHAnsi" w:eastAsia="Times New Roman" w:hAnsiTheme="minorHAnsi" w:cstheme="minorHAnsi"/>
          <w:smallCaps/>
          <w:sz w:val="22"/>
          <w:szCs w:val="22"/>
          <w:lang w:val="en"/>
        </w:rPr>
        <w:t xml:space="preserve">Contract </w:t>
      </w:r>
      <w:r w:rsidRPr="00722AD6">
        <w:rPr>
          <w:rFonts w:asciiTheme="minorHAnsi" w:eastAsia="Times New Roman" w:hAnsiTheme="minorHAnsi" w:cstheme="minorHAnsi"/>
          <w:sz w:val="22"/>
          <w:szCs w:val="22"/>
          <w:lang w:val="en"/>
        </w:rPr>
        <w:t xml:space="preserve">do not include any minimum amounts. </w:t>
      </w:r>
      <w:r w:rsidRPr="00722AD6">
        <w:rPr>
          <w:rFonts w:asciiTheme="minorHAnsi" w:eastAsia="Times New Roman" w:hAnsiTheme="minorHAnsi" w:cstheme="minorHAnsi"/>
          <w:smallCaps/>
          <w:sz w:val="22"/>
          <w:szCs w:val="22"/>
          <w:lang w:val="en"/>
        </w:rPr>
        <w:t>Expertise France</w:t>
      </w:r>
      <w:r w:rsidRPr="00722AD6">
        <w:rPr>
          <w:rFonts w:asciiTheme="minorHAnsi" w:eastAsia="Times New Roman" w:hAnsiTheme="minorHAnsi" w:cstheme="minorHAnsi"/>
          <w:sz w:val="22"/>
          <w:szCs w:val="22"/>
          <w:lang w:val="en"/>
        </w:rPr>
        <w:t xml:space="preserve"> is therefore not committed to any minimum order level under the </w:t>
      </w:r>
      <w:r w:rsidRPr="00722AD6">
        <w:rPr>
          <w:rFonts w:asciiTheme="minorHAnsi" w:eastAsia="Times New Roman" w:hAnsiTheme="minorHAnsi" w:cstheme="minorHAnsi"/>
          <w:smallCaps/>
          <w:sz w:val="22"/>
          <w:szCs w:val="22"/>
          <w:lang w:val="en"/>
        </w:rPr>
        <w:t>Contract</w:t>
      </w:r>
      <w:r w:rsidRPr="00722AD6">
        <w:rPr>
          <w:rFonts w:asciiTheme="minorHAnsi" w:hAnsiTheme="minorHAnsi" w:cstheme="minorHAnsi"/>
          <w:sz w:val="22"/>
          <w:szCs w:val="22"/>
          <w:lang w:val="en"/>
        </w:rPr>
        <w:t xml:space="preserve"> for purchase order items.</w:t>
      </w:r>
    </w:p>
    <w:p w14:paraId="28C9FE7F" w14:textId="57F0B9E3" w:rsidR="00A8549B" w:rsidRPr="00722AD6" w:rsidRDefault="00357B46" w:rsidP="004B7B2A">
      <w:pPr>
        <w:pStyle w:val="u"/>
        <w:widowControl w:val="0"/>
        <w:numPr>
          <w:ilvl w:val="12"/>
          <w:numId w:val="0"/>
        </w:numPr>
        <w:spacing w:after="120"/>
        <w:ind w:left="561"/>
        <w:rPr>
          <w:rFonts w:asciiTheme="minorHAnsi" w:hAnsiTheme="minorHAnsi" w:cstheme="minorHAnsi"/>
          <w:szCs w:val="22"/>
          <w:lang w:val="en-GB"/>
        </w:rPr>
      </w:pPr>
      <w:r w:rsidRPr="00722AD6">
        <w:rPr>
          <w:rFonts w:asciiTheme="minorHAnsi" w:hAnsiTheme="minorHAnsi" w:cstheme="minorHAnsi"/>
          <w:szCs w:val="22"/>
          <w:lang w:val="en"/>
        </w:rPr>
        <w:t xml:space="preserve">The maximum amount of the </w:t>
      </w:r>
      <w:r w:rsidRPr="00722AD6">
        <w:rPr>
          <w:rFonts w:asciiTheme="minorHAnsi" w:hAnsiTheme="minorHAnsi" w:cstheme="minorHAnsi"/>
          <w:smallCaps/>
          <w:szCs w:val="22"/>
          <w:lang w:val="en"/>
        </w:rPr>
        <w:t xml:space="preserve">Contract </w:t>
      </w:r>
      <w:r w:rsidRPr="00722AD6">
        <w:rPr>
          <w:rFonts w:asciiTheme="minorHAnsi" w:hAnsiTheme="minorHAnsi" w:cstheme="minorHAnsi"/>
          <w:szCs w:val="22"/>
          <w:lang w:val="en"/>
        </w:rPr>
        <w:t>corresponds to the sum of the prices of all fixed-price items and of the maximum amounts of the purchase order items and firm and conditional tranches.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37" w:name="_Toc140836315"/>
      <w:bookmarkStart w:id="38" w:name="_Toc392669637"/>
      <w:r w:rsidRPr="00722AD6">
        <w:rPr>
          <w:rFonts w:asciiTheme="minorHAnsi" w:hAnsiTheme="minorHAnsi" w:cstheme="minorHAnsi"/>
          <w:sz w:val="22"/>
          <w:szCs w:val="22"/>
          <w:lang w:val="en"/>
        </w:rPr>
        <w:t>Form of prices</w:t>
      </w:r>
      <w:bookmarkEnd w:id="37"/>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39" w:name="_Toc140836316"/>
      <w:r>
        <w:rPr>
          <w:rFonts w:asciiTheme="minorHAnsi" w:hAnsiTheme="minorHAnsi" w:cstheme="minorHAnsi"/>
          <w:sz w:val="22"/>
          <w:szCs w:val="22"/>
          <w:lang w:val="en"/>
        </w:rPr>
        <w:t>Advance</w:t>
      </w:r>
      <w:bookmarkEnd w:id="39"/>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40" w:name="_Toc140836317"/>
      <w:r w:rsidRPr="00314455">
        <w:rPr>
          <w:rFonts w:asciiTheme="minorHAnsi" w:hAnsiTheme="minorHAnsi" w:cstheme="minorHAnsi"/>
          <w:sz w:val="22"/>
          <w:szCs w:val="22"/>
          <w:lang w:val="en"/>
        </w:rPr>
        <w:t>Payment procedure</w:t>
      </w:r>
      <w:bookmarkEnd w:id="40"/>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41" w:name="_Toc140836318"/>
      <w:r w:rsidRPr="00DA34BC">
        <w:rPr>
          <w:rFonts w:asciiTheme="minorHAnsi" w:hAnsiTheme="minorHAnsi"/>
          <w:sz w:val="22"/>
          <w:szCs w:val="22"/>
          <w:lang w:val="en"/>
        </w:rPr>
        <w:t>Payment terms and late payment interest</w:t>
      </w:r>
      <w:bookmarkEnd w:id="41"/>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42" w:name="_Toc140836319"/>
      <w:r w:rsidRPr="00DA34BC">
        <w:rPr>
          <w:rFonts w:asciiTheme="minorHAnsi" w:hAnsiTheme="minorHAnsi"/>
          <w:sz w:val="22"/>
          <w:szCs w:val="22"/>
          <w:lang w:val="en"/>
        </w:rPr>
        <w:t>Presentation of payment demands</w:t>
      </w:r>
      <w:bookmarkEnd w:id="42"/>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43" w:name="_Toc140836320"/>
      <w:bookmarkStart w:id="44" w:name="_Toc344300189"/>
      <w:bookmarkEnd w:id="38"/>
      <w:r w:rsidRPr="00DA34BC">
        <w:rPr>
          <w:rFonts w:asciiTheme="minorHAnsi" w:hAnsiTheme="minorHAnsi"/>
          <w:sz w:val="22"/>
          <w:szCs w:val="22"/>
          <w:lang w:val="en"/>
        </w:rPr>
        <w:lastRenderedPageBreak/>
        <w:t>Bank transfer</w:t>
      </w:r>
      <w:bookmarkEnd w:id="43"/>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45" w:name="_Toc140836321"/>
      <w:r w:rsidRPr="00DA34BC">
        <w:rPr>
          <w:rFonts w:asciiTheme="minorHAnsi" w:hAnsiTheme="minorHAnsi"/>
          <w:sz w:val="22"/>
          <w:szCs w:val="22"/>
          <w:lang w:val="en"/>
        </w:rPr>
        <w:t>Value added tax (VAT)</w:t>
      </w:r>
      <w:bookmarkEnd w:id="44"/>
      <w:bookmarkEnd w:id="45"/>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46" w:name="_Toc392669638"/>
      <w:bookmarkStart w:id="47" w:name="_Toc140836322"/>
      <w:r w:rsidRPr="00DA34BC">
        <w:rPr>
          <w:rFonts w:asciiTheme="minorHAnsi" w:hAnsiTheme="minorHAnsi"/>
          <w:sz w:val="22"/>
          <w:szCs w:val="22"/>
          <w:lang w:val="en"/>
        </w:rPr>
        <w:t>Taxes and duties</w:t>
      </w:r>
      <w:bookmarkEnd w:id="46"/>
      <w:bookmarkEnd w:id="47"/>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48" w:name="_Toc140836323"/>
      <w:r w:rsidRPr="00CB5E4E">
        <w:rPr>
          <w:rFonts w:asciiTheme="minorHAnsi" w:hAnsiTheme="minorHAnsi"/>
          <w:b/>
          <w:bCs/>
          <w:caps/>
          <w:sz w:val="24"/>
          <w:u w:val="single"/>
          <w:lang w:val="en"/>
        </w:rPr>
        <w:t>inspection and acceptance activities</w:t>
      </w:r>
      <w:bookmarkEnd w:id="48"/>
    </w:p>
    <w:p w14:paraId="54DD548A" w14:textId="77777777" w:rsidR="00F72033" w:rsidRPr="00CB5E4E" w:rsidRDefault="000243D6" w:rsidP="00A1761D">
      <w:pPr>
        <w:pStyle w:val="Titre2"/>
        <w:jc w:val="both"/>
        <w:rPr>
          <w:rFonts w:asciiTheme="minorHAnsi" w:hAnsiTheme="minorHAnsi"/>
          <w:sz w:val="22"/>
          <w:szCs w:val="22"/>
        </w:rPr>
      </w:pPr>
      <w:bookmarkStart w:id="49" w:name="_Toc392669640"/>
      <w:bookmarkStart w:id="50" w:name="_Toc390691469"/>
      <w:bookmarkStart w:id="51" w:name="_Toc140836324"/>
      <w:r w:rsidRPr="00CB5E4E">
        <w:rPr>
          <w:rFonts w:asciiTheme="minorHAnsi" w:hAnsiTheme="minorHAnsi"/>
          <w:sz w:val="22"/>
          <w:szCs w:val="22"/>
          <w:lang w:val="en"/>
        </w:rPr>
        <w:t>Inspection activities</w:t>
      </w:r>
      <w:bookmarkEnd w:id="49"/>
      <w:bookmarkEnd w:id="50"/>
      <w:bookmarkEnd w:id="51"/>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77777777"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CB5E4E">
        <w:rPr>
          <w:rFonts w:asciiTheme="minorHAnsi" w:hAnsiTheme="minorHAnsi" w:cs="Arial"/>
          <w:szCs w:val="22"/>
          <w:highlight w:val="yellow"/>
          <w:lang w:val="en"/>
        </w:rPr>
        <w:t>Project Manager, to be specified</w:t>
      </w:r>
    </w:p>
    <w:p w14:paraId="5A68427F" w14:textId="77777777" w:rsidR="00F766D6"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CB5E4E">
        <w:rPr>
          <w:rFonts w:asciiTheme="minorHAnsi" w:hAnsiTheme="minorHAnsi" w:cs="Arial"/>
          <w:szCs w:val="22"/>
          <w:highlight w:val="yellow"/>
          <w:lang w:val="en"/>
        </w:rPr>
        <w:t>Project Director, to be specified</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52" w:name="_Toc390691470"/>
      <w:bookmarkStart w:id="53" w:name="_Toc392669641"/>
      <w:bookmarkStart w:id="54" w:name="_Toc140836325"/>
      <w:r w:rsidRPr="00CB5E4E">
        <w:rPr>
          <w:rFonts w:asciiTheme="minorHAnsi" w:hAnsiTheme="minorHAnsi"/>
          <w:sz w:val="22"/>
          <w:szCs w:val="22"/>
          <w:lang w:val="en"/>
        </w:rPr>
        <w:t>Acceptance</w:t>
      </w:r>
      <w:bookmarkEnd w:id="52"/>
      <w:r w:rsidRPr="00CB5E4E">
        <w:rPr>
          <w:rFonts w:asciiTheme="minorHAnsi" w:hAnsiTheme="minorHAnsi"/>
          <w:sz w:val="22"/>
          <w:szCs w:val="22"/>
          <w:lang w:val="en"/>
        </w:rPr>
        <w:t xml:space="preserve"> of service</w:t>
      </w:r>
      <w:bookmarkEnd w:id="53"/>
      <w:r w:rsidRPr="00CB5E4E">
        <w:rPr>
          <w:rFonts w:asciiTheme="minorHAnsi" w:hAnsiTheme="minorHAnsi"/>
          <w:sz w:val="22"/>
          <w:szCs w:val="22"/>
          <w:lang w:val="en"/>
        </w:rPr>
        <w:t>s and supplies</w:t>
      </w:r>
      <w:bookmarkEnd w:id="54"/>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77777777" w:rsidR="00C27993" w:rsidRPr="00CB5E4E" w:rsidRDefault="00D00B3A"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the Thematic Unit Director</w:t>
      </w:r>
      <w:r w:rsidRPr="00CB5E4E">
        <w:rPr>
          <w:rFonts w:asciiTheme="minorHAnsi" w:hAnsiTheme="minorHAnsi" w:cs="Arial"/>
          <w:szCs w:val="22"/>
          <w:highlight w:val="yellow"/>
          <w:lang w:val="en"/>
        </w:rPr>
        <w:t>, to be specified</w:t>
      </w:r>
    </w:p>
    <w:p w14:paraId="7DB5AAB0" w14:textId="77777777" w:rsidR="00C27993" w:rsidRPr="00CB5E4E" w:rsidRDefault="00C27993"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the Project Director</w:t>
      </w:r>
      <w:r w:rsidRPr="00CB5E4E">
        <w:rPr>
          <w:rFonts w:asciiTheme="minorHAnsi" w:hAnsiTheme="minorHAnsi" w:cs="Arial"/>
          <w:szCs w:val="22"/>
          <w:highlight w:val="yellow"/>
          <w:lang w:val="en"/>
        </w:rPr>
        <w:t>, to be specified</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5" w:name="_Toc140836326"/>
      <w:r w:rsidRPr="00D95D87">
        <w:rPr>
          <w:rFonts w:asciiTheme="minorHAnsi" w:hAnsiTheme="minorHAnsi"/>
          <w:b/>
          <w:bCs/>
          <w:caps/>
          <w:sz w:val="24"/>
          <w:u w:val="single"/>
          <w:lang w:val="en"/>
        </w:rPr>
        <w:t>Specific terms of execution</w:t>
      </w:r>
      <w:bookmarkEnd w:id="55"/>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56" w:name="_Toc140836327"/>
      <w:bookmarkStart w:id="57" w:name="_Toc392669643"/>
      <w:commentRangeStart w:id="58"/>
      <w:r w:rsidRPr="00D95D87">
        <w:rPr>
          <w:rFonts w:asciiTheme="minorHAnsi" w:hAnsiTheme="minorHAnsi" w:cstheme="minorHAnsi"/>
          <w:sz w:val="22"/>
          <w:szCs w:val="22"/>
          <w:lang w:val="en"/>
        </w:rPr>
        <w:t>Deliverables table</w:t>
      </w:r>
      <w:bookmarkEnd w:id="56"/>
      <w:commentRangeEnd w:id="58"/>
      <w:r w:rsidR="00611194">
        <w:rPr>
          <w:rStyle w:val="Marquedecommentaire"/>
          <w:rFonts w:cs="Times New Roman"/>
          <w:b w:val="0"/>
          <w:bCs w:val="0"/>
        </w:rPr>
        <w:commentReference w:id="58"/>
      </w:r>
    </w:p>
    <w:tbl>
      <w:tblPr>
        <w:tblStyle w:val="Grilledutableau"/>
        <w:tblW w:w="0" w:type="auto"/>
        <w:tblInd w:w="562" w:type="dxa"/>
        <w:tblLook w:val="04A0" w:firstRow="1" w:lastRow="0" w:firstColumn="1" w:lastColumn="0" w:noHBand="0" w:noVBand="1"/>
      </w:tblPr>
      <w:tblGrid>
        <w:gridCol w:w="1362"/>
        <w:gridCol w:w="5238"/>
        <w:gridCol w:w="2574"/>
      </w:tblGrid>
      <w:tr w:rsidR="005C1231" w:rsidRPr="00D95D87" w14:paraId="381109C1" w14:textId="77777777" w:rsidTr="00390629">
        <w:tc>
          <w:tcPr>
            <w:tcW w:w="9400"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390629">
        <w:tc>
          <w:tcPr>
            <w:tcW w:w="1389"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387"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624"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5C1231" w:rsidRPr="00D95D87" w14:paraId="407DA1ED" w14:textId="77777777" w:rsidTr="00390629">
        <w:tc>
          <w:tcPr>
            <w:tcW w:w="1389" w:type="dxa"/>
          </w:tcPr>
          <w:p w14:paraId="508579F9"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5387" w:type="dxa"/>
          </w:tcPr>
          <w:p w14:paraId="2BA525E4"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2624" w:type="dxa"/>
          </w:tcPr>
          <w:p w14:paraId="79AB6CE6" w14:textId="77777777" w:rsidR="005C1231" w:rsidRPr="00D95D87" w:rsidRDefault="005C1231" w:rsidP="00390629">
            <w:pPr>
              <w:pStyle w:val="u"/>
              <w:widowControl w:val="0"/>
              <w:numPr>
                <w:ilvl w:val="12"/>
                <w:numId w:val="0"/>
              </w:numPr>
              <w:rPr>
                <w:rFonts w:asciiTheme="minorHAnsi" w:hAnsiTheme="minorHAnsi" w:cstheme="minorHAnsi"/>
                <w:szCs w:val="22"/>
              </w:rPr>
            </w:pPr>
          </w:p>
        </w:tc>
      </w:tr>
      <w:tr w:rsidR="005C1231" w:rsidRPr="00D95D87" w14:paraId="3D4B3477" w14:textId="77777777" w:rsidTr="00390629">
        <w:tc>
          <w:tcPr>
            <w:tcW w:w="1389" w:type="dxa"/>
          </w:tcPr>
          <w:p w14:paraId="2EB9CA01"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5387" w:type="dxa"/>
          </w:tcPr>
          <w:p w14:paraId="28875817" w14:textId="77777777" w:rsidR="005C1231" w:rsidRPr="00D95D87" w:rsidRDefault="005C1231" w:rsidP="00390629">
            <w:pPr>
              <w:pStyle w:val="u"/>
              <w:widowControl w:val="0"/>
              <w:numPr>
                <w:ilvl w:val="12"/>
                <w:numId w:val="0"/>
              </w:numPr>
              <w:rPr>
                <w:rFonts w:asciiTheme="minorHAnsi" w:hAnsiTheme="minorHAnsi" w:cstheme="minorHAnsi"/>
                <w:szCs w:val="22"/>
              </w:rPr>
            </w:pPr>
          </w:p>
        </w:tc>
        <w:tc>
          <w:tcPr>
            <w:tcW w:w="2624" w:type="dxa"/>
          </w:tcPr>
          <w:p w14:paraId="6B4B2805" w14:textId="77777777" w:rsidR="005C1231" w:rsidRPr="00D95D87" w:rsidRDefault="005C1231" w:rsidP="00390629">
            <w:pPr>
              <w:pStyle w:val="u"/>
              <w:widowControl w:val="0"/>
              <w:numPr>
                <w:ilvl w:val="12"/>
                <w:numId w:val="0"/>
              </w:numPr>
              <w:rPr>
                <w:rFonts w:asciiTheme="minorHAnsi" w:hAnsiTheme="minorHAnsi" w:cstheme="minorHAnsi"/>
                <w:szCs w:val="22"/>
              </w:rPr>
            </w:pPr>
          </w:p>
        </w:tc>
      </w:tr>
      <w:tr w:rsidR="005C1231" w:rsidRPr="00D95D87" w14:paraId="71129413" w14:textId="77777777" w:rsidTr="00390629">
        <w:tc>
          <w:tcPr>
            <w:tcW w:w="9400" w:type="dxa"/>
            <w:gridSpan w:val="3"/>
          </w:tcPr>
          <w:p w14:paraId="09287B65" w14:textId="77777777" w:rsidR="005C1231" w:rsidRPr="00D95D87" w:rsidRDefault="005C1231" w:rsidP="005C123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8714BB" w:rsidRPr="00D95D87" w14:paraId="3C3807FF" w14:textId="77777777" w:rsidTr="00197CF8">
        <w:tc>
          <w:tcPr>
            <w:tcW w:w="1389"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387"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624"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197CF8" w:rsidRPr="00D95D87" w14:paraId="5FB1715F" w14:textId="77777777" w:rsidTr="00390629">
        <w:tc>
          <w:tcPr>
            <w:tcW w:w="1389" w:type="dxa"/>
          </w:tcPr>
          <w:p w14:paraId="4C978E4A" w14:textId="77777777" w:rsidR="00197CF8" w:rsidRPr="00D95D87" w:rsidRDefault="00197CF8" w:rsidP="00390629">
            <w:pPr>
              <w:pStyle w:val="u"/>
              <w:widowControl w:val="0"/>
              <w:numPr>
                <w:ilvl w:val="12"/>
                <w:numId w:val="0"/>
              </w:numPr>
              <w:rPr>
                <w:rFonts w:asciiTheme="minorHAnsi" w:hAnsiTheme="minorHAnsi" w:cstheme="minorHAnsi"/>
                <w:szCs w:val="22"/>
              </w:rPr>
            </w:pPr>
          </w:p>
        </w:tc>
        <w:tc>
          <w:tcPr>
            <w:tcW w:w="5387" w:type="dxa"/>
          </w:tcPr>
          <w:p w14:paraId="6D3A7FC0" w14:textId="77777777" w:rsidR="00197CF8" w:rsidRPr="00D95D87" w:rsidRDefault="00197CF8" w:rsidP="00390629">
            <w:pPr>
              <w:pStyle w:val="u"/>
              <w:widowControl w:val="0"/>
              <w:numPr>
                <w:ilvl w:val="12"/>
                <w:numId w:val="0"/>
              </w:numPr>
              <w:rPr>
                <w:rFonts w:asciiTheme="minorHAnsi" w:hAnsiTheme="minorHAnsi" w:cstheme="minorHAnsi"/>
                <w:szCs w:val="22"/>
              </w:rPr>
            </w:pPr>
          </w:p>
        </w:tc>
        <w:tc>
          <w:tcPr>
            <w:tcW w:w="2624" w:type="dxa"/>
          </w:tcPr>
          <w:p w14:paraId="7843E4E7" w14:textId="77777777" w:rsidR="00197CF8" w:rsidRPr="00D95D87" w:rsidRDefault="00197CF8" w:rsidP="00390629">
            <w:pPr>
              <w:pStyle w:val="u"/>
              <w:widowControl w:val="0"/>
              <w:numPr>
                <w:ilvl w:val="12"/>
                <w:numId w:val="0"/>
              </w:numPr>
              <w:rPr>
                <w:rFonts w:asciiTheme="minorHAnsi" w:hAnsiTheme="minorHAnsi" w:cstheme="minorHAnsi"/>
                <w:szCs w:val="22"/>
              </w:rPr>
            </w:pPr>
          </w:p>
        </w:tc>
      </w:tr>
      <w:tr w:rsidR="008714BB" w:rsidRPr="00D95D87" w14:paraId="2180D999" w14:textId="77777777" w:rsidTr="00197CF8">
        <w:tc>
          <w:tcPr>
            <w:tcW w:w="1389" w:type="dxa"/>
          </w:tcPr>
          <w:p w14:paraId="3557224D" w14:textId="77777777" w:rsidR="000A6914" w:rsidRPr="00D95D87" w:rsidRDefault="000A6914" w:rsidP="00F07EEF">
            <w:pPr>
              <w:pStyle w:val="u"/>
              <w:widowControl w:val="0"/>
              <w:numPr>
                <w:ilvl w:val="12"/>
                <w:numId w:val="0"/>
              </w:numPr>
              <w:rPr>
                <w:rFonts w:asciiTheme="minorHAnsi" w:hAnsiTheme="minorHAnsi" w:cstheme="minorHAnsi"/>
                <w:szCs w:val="22"/>
              </w:rPr>
            </w:pPr>
          </w:p>
        </w:tc>
        <w:tc>
          <w:tcPr>
            <w:tcW w:w="5387" w:type="dxa"/>
          </w:tcPr>
          <w:p w14:paraId="6ACBC72D" w14:textId="77777777" w:rsidR="000A6914" w:rsidRPr="00D95D87" w:rsidRDefault="000A6914" w:rsidP="00F07EEF">
            <w:pPr>
              <w:pStyle w:val="u"/>
              <w:widowControl w:val="0"/>
              <w:numPr>
                <w:ilvl w:val="12"/>
                <w:numId w:val="0"/>
              </w:numPr>
              <w:rPr>
                <w:rFonts w:asciiTheme="minorHAnsi" w:hAnsiTheme="minorHAnsi" w:cstheme="minorHAnsi"/>
                <w:szCs w:val="22"/>
              </w:rPr>
            </w:pPr>
          </w:p>
        </w:tc>
        <w:tc>
          <w:tcPr>
            <w:tcW w:w="2624" w:type="dxa"/>
          </w:tcPr>
          <w:p w14:paraId="26A4F612" w14:textId="77777777" w:rsidR="000A6914" w:rsidRPr="00D95D87" w:rsidRDefault="000A6914" w:rsidP="00F07EEF">
            <w:pPr>
              <w:pStyle w:val="u"/>
              <w:widowControl w:val="0"/>
              <w:numPr>
                <w:ilvl w:val="12"/>
                <w:numId w:val="0"/>
              </w:numPr>
              <w:rPr>
                <w:rFonts w:asciiTheme="minorHAnsi" w:hAnsiTheme="minorHAnsi" w:cstheme="minorHAnsi"/>
                <w:szCs w:val="22"/>
              </w:rPr>
            </w:pP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59" w:name="_Toc392669642"/>
      <w:bookmarkStart w:id="60" w:name="_Toc140836328"/>
      <w:bookmarkStart w:id="61" w:name="_Toc392669644"/>
      <w:bookmarkEnd w:id="57"/>
      <w:r w:rsidRPr="00D95D87">
        <w:rPr>
          <w:rFonts w:asciiTheme="minorHAnsi" w:hAnsiTheme="minorHAnsi" w:cstheme="minorHAnsi"/>
          <w:sz w:val="22"/>
          <w:szCs w:val="22"/>
          <w:lang w:val="en"/>
        </w:rPr>
        <w:t>Expert in charge of the assignment</w:t>
      </w:r>
      <w:bookmarkEnd w:id="59"/>
      <w:bookmarkEnd w:id="6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62" w:name="_Toc140836329"/>
      <w:r w:rsidRPr="00D95D87">
        <w:rPr>
          <w:rFonts w:asciiTheme="minorHAnsi" w:hAnsiTheme="minorHAnsi" w:cstheme="minorHAnsi"/>
          <w:sz w:val="22"/>
          <w:szCs w:val="22"/>
          <w:lang w:val="en"/>
        </w:rPr>
        <w:t>Place of execution</w:t>
      </w:r>
      <w:bookmarkEnd w:id="61"/>
      <w:bookmarkEnd w:id="62"/>
    </w:p>
    <w:p w14:paraId="2347A1C4" w14:textId="469463B9" w:rsidR="00E25D2D" w:rsidRDefault="005563C9" w:rsidP="00A1761D">
      <w:pPr>
        <w:pStyle w:val="u"/>
        <w:widowControl w:val="0"/>
        <w:numPr>
          <w:ilvl w:val="12"/>
          <w:numId w:val="0"/>
        </w:numPr>
        <w:spacing w:before="120"/>
        <w:ind w:left="561"/>
        <w:rPr>
          <w:rFonts w:asciiTheme="minorHAnsi" w:hAnsiTheme="minorHAnsi" w:cstheme="minorHAnsi"/>
          <w:szCs w:val="22"/>
          <w:lang w:val="en"/>
        </w:rPr>
      </w:pPr>
      <w:r w:rsidRPr="00D95D87">
        <w:rPr>
          <w:rFonts w:asciiTheme="minorHAnsi" w:hAnsiTheme="minorHAnsi" w:cstheme="minorHAnsi"/>
          <w:szCs w:val="22"/>
          <w:lang w:val="en"/>
        </w:rPr>
        <w:t xml:space="preserve">The services will be performed </w:t>
      </w:r>
      <w:r w:rsidR="00611194">
        <w:rPr>
          <w:rFonts w:asciiTheme="minorHAnsi" w:hAnsiTheme="minorHAnsi" w:cstheme="minorHAnsi"/>
          <w:szCs w:val="22"/>
          <w:lang w:val="en"/>
        </w:rPr>
        <w:t>remot</w:t>
      </w:r>
      <w:ins w:id="63" w:author="Thioro SARR" w:date="2025-06-27T10:48:00Z">
        <w:r w:rsidR="005E107C">
          <w:rPr>
            <w:rFonts w:asciiTheme="minorHAnsi" w:hAnsiTheme="minorHAnsi" w:cstheme="minorHAnsi"/>
            <w:szCs w:val="22"/>
            <w:lang w:val="en"/>
          </w:rPr>
          <w:t>e</w:t>
        </w:r>
      </w:ins>
      <w:r w:rsidR="00611194">
        <w:rPr>
          <w:rFonts w:asciiTheme="minorHAnsi" w:hAnsiTheme="minorHAnsi" w:cstheme="minorHAnsi"/>
          <w:szCs w:val="22"/>
          <w:lang w:val="en"/>
        </w:rPr>
        <w:t xml:space="preserve">ly and meetings </w:t>
      </w:r>
      <w:r w:rsidRPr="00D95D87">
        <w:rPr>
          <w:rFonts w:asciiTheme="minorHAnsi" w:hAnsiTheme="minorHAnsi" w:cstheme="minorHAnsi"/>
          <w:szCs w:val="22"/>
          <w:lang w:val="en"/>
        </w:rPr>
        <w:t xml:space="preserve">in </w:t>
      </w:r>
      <w:r w:rsidR="00611194">
        <w:rPr>
          <w:rFonts w:asciiTheme="minorHAnsi" w:hAnsiTheme="minorHAnsi" w:cstheme="minorHAnsi"/>
          <w:szCs w:val="22"/>
          <w:lang w:val="en"/>
        </w:rPr>
        <w:t xml:space="preserve">Paris, France at AFD &amp; </w:t>
      </w:r>
      <w:r w:rsidR="0041061D">
        <w:rPr>
          <w:rFonts w:asciiTheme="minorHAnsi" w:hAnsiTheme="minorHAnsi" w:cstheme="minorHAnsi"/>
          <w:smallCaps/>
          <w:szCs w:val="22"/>
          <w:lang w:val="en-GB"/>
        </w:rPr>
        <w:t>Expertise Fran</w:t>
      </w:r>
      <w:r w:rsidR="0041061D" w:rsidRPr="00611194">
        <w:rPr>
          <w:rFonts w:asciiTheme="minorHAnsi" w:hAnsiTheme="minorHAnsi" w:cstheme="minorHAnsi"/>
          <w:smallCaps/>
          <w:szCs w:val="22"/>
          <w:lang w:val="en-GB"/>
        </w:rPr>
        <w:t>ce</w:t>
      </w:r>
      <w:r w:rsidRPr="00611194">
        <w:rPr>
          <w:rFonts w:asciiTheme="minorHAnsi" w:hAnsiTheme="minorHAnsi" w:cstheme="minorHAnsi"/>
          <w:szCs w:val="22"/>
          <w:lang w:val="en"/>
        </w:rPr>
        <w:t xml:space="preserve"> head office</w:t>
      </w:r>
      <w:r w:rsidR="00611194">
        <w:rPr>
          <w:rFonts w:asciiTheme="minorHAnsi" w:hAnsiTheme="minorHAnsi" w:cstheme="minorHAnsi"/>
          <w:szCs w:val="22"/>
          <w:lang w:val="en"/>
        </w:rPr>
        <w:t>s</w:t>
      </w:r>
      <w:r w:rsidRPr="00611194">
        <w:rPr>
          <w:rFonts w:asciiTheme="minorHAnsi" w:hAnsiTheme="minorHAnsi" w:cstheme="minorHAnsi"/>
          <w:szCs w:val="22"/>
          <w:lang w:val="en"/>
        </w:rPr>
        <w:t>.</w:t>
      </w:r>
    </w:p>
    <w:p w14:paraId="69715AD9" w14:textId="77777777" w:rsidR="00611194" w:rsidRPr="00D95D87" w:rsidRDefault="00611194" w:rsidP="00A1761D">
      <w:pPr>
        <w:pStyle w:val="u"/>
        <w:widowControl w:val="0"/>
        <w:numPr>
          <w:ilvl w:val="12"/>
          <w:numId w:val="0"/>
        </w:numPr>
        <w:spacing w:before="120"/>
        <w:ind w:left="561"/>
        <w:rPr>
          <w:rFonts w:asciiTheme="minorHAnsi" w:hAnsiTheme="minorHAnsi" w:cstheme="minorHAnsi"/>
          <w:szCs w:val="22"/>
          <w:lang w:val="en-GB"/>
        </w:rPr>
      </w:pP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64"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6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65" w:name="_Toc392669645"/>
      <w:bookmarkStart w:id="66" w:name="_Toc140836333"/>
      <w:r w:rsidRPr="0041061D">
        <w:rPr>
          <w:rFonts w:asciiTheme="minorHAnsi" w:hAnsiTheme="minorHAnsi"/>
          <w:sz w:val="22"/>
          <w:szCs w:val="22"/>
          <w:lang w:val="en"/>
        </w:rPr>
        <w:t xml:space="preserve">Commitments of the </w:t>
      </w:r>
      <w:bookmarkEnd w:id="65"/>
      <w:r w:rsidR="00567093">
        <w:rPr>
          <w:rFonts w:asciiTheme="minorHAnsi" w:hAnsiTheme="minorHAnsi" w:cstheme="minorHAnsi"/>
          <w:smallCaps/>
          <w:sz w:val="22"/>
          <w:lang w:val="en"/>
        </w:rPr>
        <w:t>Contractor</w:t>
      </w:r>
      <w:bookmarkEnd w:id="6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3385E3F6"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in writing of any communication or instruction r</w:t>
      </w:r>
      <w:r w:rsidR="00611194">
        <w:rPr>
          <w:rFonts w:asciiTheme="minorHAnsi" w:hAnsiTheme="minorHAnsi" w:cs="Arial"/>
          <w:szCs w:val="22"/>
          <w:lang w:val="en"/>
        </w:rPr>
        <w:t>elating to the services</w:t>
      </w:r>
      <w:r w:rsidRPr="0041061D">
        <w:rPr>
          <w:rFonts w:asciiTheme="minorHAnsi" w:hAnsiTheme="minorHAnsi" w:cs="Arial"/>
          <w:szCs w:val="22"/>
          <w:lang w:val="en"/>
        </w:rPr>
        <w:t xml:space="preserve">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3BB37F57" w:rsidR="003A4792" w:rsidRPr="0041061D" w:rsidRDefault="00611194" w:rsidP="00A1761D">
      <w:pPr>
        <w:pStyle w:val="u"/>
        <w:widowControl w:val="0"/>
        <w:numPr>
          <w:ilvl w:val="0"/>
          <w:numId w:val="11"/>
        </w:numPr>
        <w:spacing w:before="120"/>
        <w:rPr>
          <w:rFonts w:asciiTheme="minorHAnsi" w:hAnsiTheme="minorHAnsi" w:cs="Arial"/>
          <w:szCs w:val="22"/>
          <w:lang w:val="en-GB"/>
        </w:rPr>
      </w:pPr>
      <w:r>
        <w:rPr>
          <w:rFonts w:asciiTheme="minorHAnsi" w:hAnsiTheme="minorHAnsi" w:cs="Arial"/>
          <w:szCs w:val="22"/>
          <w:lang w:val="en"/>
        </w:rPr>
        <w:t>perform the services</w:t>
      </w:r>
      <w:r w:rsidR="003A4792" w:rsidRPr="0041061D">
        <w:rPr>
          <w:rFonts w:asciiTheme="minorHAnsi" w:hAnsiTheme="minorHAnsi" w:cs="Arial"/>
          <w:szCs w:val="22"/>
          <w:lang w:val="en"/>
        </w:rPr>
        <w:t xml:space="preserve">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67" w:name="_Toc392669646"/>
      <w:bookmarkStart w:id="68" w:name="_Toc140836334"/>
      <w:r w:rsidRPr="00567093">
        <w:rPr>
          <w:rFonts w:asciiTheme="minorHAnsi" w:hAnsiTheme="minorHAnsi"/>
          <w:sz w:val="22"/>
          <w:szCs w:val="22"/>
          <w:lang w:val="en"/>
        </w:rPr>
        <w:lastRenderedPageBreak/>
        <w:t>Confidentiality</w:t>
      </w:r>
      <w:bookmarkEnd w:id="67"/>
      <w:bookmarkEnd w:id="6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69" w:name="_Toc392669648"/>
      <w:bookmarkStart w:id="70" w:name="_Toc140836335"/>
      <w:r w:rsidRPr="00567093">
        <w:rPr>
          <w:rFonts w:asciiTheme="minorHAnsi" w:hAnsiTheme="minorHAnsi"/>
          <w:sz w:val="22"/>
          <w:szCs w:val="22"/>
          <w:lang w:val="en"/>
        </w:rPr>
        <w:t>Provision of documents</w:t>
      </w:r>
      <w:bookmarkEnd w:id="69"/>
      <w:bookmarkEnd w:id="70"/>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24C9A69E" w14:textId="77777777" w:rsidR="00122959" w:rsidRPr="00567093" w:rsidRDefault="00122959"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Documents 1</w:t>
      </w:r>
    </w:p>
    <w:p w14:paraId="6709BD2F" w14:textId="77777777" w:rsidR="00122959" w:rsidRPr="00567093" w:rsidRDefault="00122959"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Documents 2</w:t>
      </w:r>
    </w:p>
    <w:p w14:paraId="7BABA058"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Etc.</w:t>
      </w:r>
    </w:p>
    <w:p w14:paraId="02333BDF" w14:textId="77777777" w:rsidR="00E25860" w:rsidRPr="00567093" w:rsidRDefault="00E25860" w:rsidP="00A1761D">
      <w:pPr>
        <w:pStyle w:val="u"/>
        <w:widowControl w:val="0"/>
        <w:numPr>
          <w:ilvl w:val="0"/>
          <w:numId w:val="13"/>
        </w:numPr>
        <w:rPr>
          <w:rFonts w:asciiTheme="minorHAnsi" w:hAnsiTheme="minorHAnsi" w:cs="Arial"/>
          <w:szCs w:val="22"/>
          <w:highlight w:val="yellow"/>
          <w:lang w:val="en-GB"/>
        </w:rPr>
      </w:pPr>
      <w:r w:rsidRPr="00567093">
        <w:rPr>
          <w:rFonts w:asciiTheme="minorHAnsi" w:hAnsiTheme="minorHAnsi" w:cs="Arial"/>
          <w:szCs w:val="22"/>
          <w:highlight w:val="yellow"/>
          <w:lang w:val="en"/>
        </w:rPr>
        <w:t xml:space="preserve">Technical offer of the </w:t>
      </w:r>
      <w:r w:rsidRPr="00567093">
        <w:rPr>
          <w:rFonts w:asciiTheme="minorHAnsi" w:hAnsiTheme="minorHAnsi" w:cs="Arial"/>
          <w:smallCaps/>
          <w:szCs w:val="22"/>
          <w:highlight w:val="yellow"/>
          <w:lang w:val="en"/>
        </w:rPr>
        <w:t>Main Contract</w:t>
      </w:r>
    </w:p>
    <w:p w14:paraId="028C7CB5"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 xml:space="preserve">Specifications of the </w:t>
      </w:r>
      <w:r w:rsidRPr="00567093">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71" w:name="_Toc392669649"/>
      <w:bookmarkStart w:id="72" w:name="_Toc140836336"/>
      <w:r w:rsidRPr="00567093">
        <w:rPr>
          <w:rFonts w:asciiTheme="minorHAnsi" w:hAnsiTheme="minorHAnsi"/>
          <w:sz w:val="22"/>
          <w:szCs w:val="22"/>
          <w:lang w:val="en"/>
        </w:rPr>
        <w:t>Insurance</w:t>
      </w:r>
      <w:bookmarkEnd w:id="71"/>
      <w:bookmarkEnd w:id="7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73" w:name="_Toc525912441"/>
      <w:bookmarkStart w:id="74" w:name="_Ref464060009"/>
      <w:bookmarkStart w:id="75" w:name="_Toc140836337"/>
      <w:r w:rsidRPr="000D43C1">
        <w:rPr>
          <w:rFonts w:asciiTheme="minorHAnsi" w:hAnsiTheme="minorHAnsi"/>
          <w:sz w:val="22"/>
          <w:lang w:val="en"/>
        </w:rPr>
        <w:lastRenderedPageBreak/>
        <w:t>Contact person and communication</w:t>
      </w:r>
      <w:bookmarkEnd w:id="73"/>
      <w:bookmarkEnd w:id="74"/>
      <w:bookmarkEnd w:id="7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1F53F9DE" w:rsidR="00D07897" w:rsidRPr="000D43C1" w:rsidRDefault="00611194" w:rsidP="00B2733D">
            <w:pPr>
              <w:widowControl w:val="0"/>
              <w:numPr>
                <w:ilvl w:val="12"/>
                <w:numId w:val="0"/>
              </w:numPr>
              <w:spacing w:line="240" w:lineRule="auto"/>
              <w:jc w:val="both"/>
              <w:rPr>
                <w:rFonts w:asciiTheme="minorHAnsi" w:hAnsiTheme="minorHAnsi" w:cs="Arial"/>
                <w:sz w:val="22"/>
                <w:highlight w:val="yellow"/>
                <w:lang w:val="en-GB"/>
              </w:rPr>
            </w:pPr>
            <w:r>
              <w:rPr>
                <w:rFonts w:asciiTheme="minorHAnsi" w:hAnsiTheme="minorHAnsi" w:cs="Arial"/>
                <w:sz w:val="22"/>
                <w:highlight w:val="yellow"/>
                <w:lang w:val="en"/>
              </w:rPr>
              <w:t>Céline BOULAY</w:t>
            </w:r>
          </w:p>
          <w:p w14:paraId="66C00316" w14:textId="0C8CDEEB" w:rsidR="00D07897" w:rsidRPr="000D43C1" w:rsidRDefault="00611194" w:rsidP="00B2733D">
            <w:pPr>
              <w:widowControl w:val="0"/>
              <w:numPr>
                <w:ilvl w:val="12"/>
                <w:numId w:val="0"/>
              </w:numPr>
              <w:spacing w:line="240" w:lineRule="auto"/>
              <w:jc w:val="both"/>
              <w:rPr>
                <w:rFonts w:asciiTheme="minorHAnsi" w:hAnsiTheme="minorHAnsi" w:cs="Arial"/>
                <w:sz w:val="22"/>
                <w:highlight w:val="yellow"/>
              </w:rPr>
            </w:pPr>
            <w:r>
              <w:rPr>
                <w:rFonts w:asciiTheme="minorHAnsi" w:hAnsiTheme="minorHAnsi" w:cs="Arial"/>
                <w:sz w:val="22"/>
                <w:highlight w:val="yellow"/>
              </w:rPr>
              <w:t>GOUVERNANCE</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7A0A2C"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76" w:name="_Toc140836338"/>
      <w:r>
        <w:rPr>
          <w:rFonts w:asciiTheme="minorHAnsi" w:hAnsiTheme="minorHAnsi"/>
          <w:sz w:val="22"/>
          <w:lang w:val="en"/>
        </w:rPr>
        <w:t>Understaking against deforestation</w:t>
      </w:r>
      <w:bookmarkEnd w:id="7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2CB81B5" w:rsidR="00326C01" w:rsidRDefault="00326C01" w:rsidP="00326C01">
      <w:pPr>
        <w:spacing w:before="120" w:line="240" w:lineRule="auto"/>
        <w:ind w:left="567"/>
        <w:jc w:val="both"/>
        <w:rPr>
          <w:ins w:id="77" w:author="Thioro SARR" w:date="2025-06-30T15:10:00Z"/>
          <w:rStyle w:val="Lienhypertexte"/>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9" w:history="1">
        <w:r>
          <w:rPr>
            <w:rStyle w:val="Lienhypertexte"/>
            <w:rFonts w:asciiTheme="minorHAnsi" w:hAnsiTheme="minorHAnsi"/>
            <w:sz w:val="22"/>
            <w:szCs w:val="22"/>
            <w:lang w:val="en-GB"/>
          </w:rPr>
          <w:t>https://www.ecologie.gouv.fr/sites/default/files/Guide_politique_achat_public_zero_deforestation.pdf</w:t>
        </w:r>
      </w:hyperlink>
    </w:p>
    <w:p w14:paraId="043BE32F" w14:textId="0B0B0B4A" w:rsidR="003346BE" w:rsidRDefault="003346BE" w:rsidP="00326C01">
      <w:pPr>
        <w:spacing w:before="120" w:line="240" w:lineRule="auto"/>
        <w:ind w:left="567"/>
        <w:jc w:val="both"/>
        <w:rPr>
          <w:ins w:id="78" w:author="Thioro SARR" w:date="2025-06-30T15:10:00Z"/>
          <w:rStyle w:val="Lienhypertexte"/>
          <w:rFonts w:asciiTheme="minorHAnsi" w:hAnsiTheme="minorHAnsi"/>
          <w:sz w:val="22"/>
          <w:szCs w:val="22"/>
          <w:lang w:val="en-GB"/>
        </w:rPr>
      </w:pPr>
    </w:p>
    <w:p w14:paraId="41BCC264" w14:textId="77777777" w:rsidR="003346BE" w:rsidRDefault="003346BE" w:rsidP="00326C01">
      <w:pPr>
        <w:spacing w:before="120" w:line="240" w:lineRule="auto"/>
        <w:ind w:left="567"/>
        <w:jc w:val="both"/>
        <w:rPr>
          <w:rFonts w:asciiTheme="minorHAnsi" w:hAnsiTheme="minorHAnsi" w:cs="Arial"/>
          <w:sz w:val="22"/>
          <w:szCs w:val="22"/>
          <w:lang w:val="en-GB"/>
        </w:rPr>
      </w:pP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9" w:name="_Toc140836339"/>
      <w:r w:rsidRPr="000D43C1">
        <w:rPr>
          <w:rFonts w:asciiTheme="minorHAnsi" w:hAnsiTheme="minorHAnsi"/>
          <w:b/>
          <w:bCs/>
          <w:caps/>
          <w:sz w:val="24"/>
          <w:u w:val="single"/>
          <w:lang w:val="en"/>
        </w:rPr>
        <w:lastRenderedPageBreak/>
        <w:t>Re-examination clause</w:t>
      </w:r>
      <w:bookmarkEnd w:id="79"/>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4E4D6636" w:rsidR="009766DB" w:rsidRPr="005E107C" w:rsidRDefault="009766DB" w:rsidP="00345AEE">
      <w:pPr>
        <w:pStyle w:val="u"/>
        <w:widowControl w:val="0"/>
        <w:numPr>
          <w:ilvl w:val="0"/>
          <w:numId w:val="51"/>
        </w:numPr>
        <w:spacing w:before="120"/>
        <w:rPr>
          <w:rFonts w:asciiTheme="minorHAnsi" w:hAnsiTheme="minorHAnsi" w:cstheme="minorHAnsi"/>
          <w:szCs w:val="22"/>
          <w:lang w:val="en-GB"/>
        </w:rPr>
      </w:pPr>
      <w:r w:rsidRPr="005E107C">
        <w:rPr>
          <w:rFonts w:asciiTheme="minorHAnsi" w:hAnsiTheme="minorHAnsi" w:cstheme="minorHAnsi"/>
          <w:szCs w:val="22"/>
          <w:lang w:val="en"/>
        </w:rPr>
        <w:t xml:space="preserve">[Example 1: Substitution with a new pricing schedule if deletions, modifications or additions are made to the items in the initial pricing schedule, subject to approval by </w:t>
      </w:r>
      <w:r w:rsidR="000D43C1" w:rsidRPr="005E107C">
        <w:rPr>
          <w:rFonts w:asciiTheme="minorHAnsi" w:hAnsiTheme="minorHAnsi" w:cstheme="minorHAnsi"/>
          <w:smallCaps/>
          <w:szCs w:val="22"/>
          <w:lang w:val="en-GB"/>
        </w:rPr>
        <w:t>Expertise France</w:t>
      </w:r>
      <w:r w:rsidRPr="005E107C">
        <w:rPr>
          <w:rFonts w:asciiTheme="minorHAnsi" w:hAnsiTheme="minorHAnsi" w:cstheme="minorHAnsi"/>
          <w:szCs w:val="22"/>
          <w:lang w:val="en"/>
        </w:rPr>
        <w:t>;</w:t>
      </w:r>
    </w:p>
    <w:p w14:paraId="6EE97B49" w14:textId="346FCFF0" w:rsidR="009766DB" w:rsidRPr="005E107C" w:rsidRDefault="009766DB" w:rsidP="0026644D">
      <w:pPr>
        <w:pStyle w:val="u"/>
        <w:widowControl w:val="0"/>
        <w:numPr>
          <w:ilvl w:val="0"/>
          <w:numId w:val="51"/>
        </w:numPr>
        <w:spacing w:before="120"/>
        <w:rPr>
          <w:rFonts w:asciiTheme="minorHAnsi" w:hAnsiTheme="minorHAnsi" w:cstheme="minorHAnsi"/>
          <w:szCs w:val="22"/>
          <w:lang w:val="en-GB"/>
        </w:rPr>
      </w:pPr>
      <w:r w:rsidRPr="005E107C">
        <w:rPr>
          <w:rFonts w:asciiTheme="minorHAnsi" w:hAnsiTheme="minorHAnsi" w:cstheme="minorHAnsi"/>
          <w:szCs w:val="22"/>
          <w:lang w:val="en"/>
        </w:rPr>
        <w:t>Example 2: Revision of technical elements (clarification of deliverables, producer technical definitions, equipment technical documents, updated instructions, etc.)].</w:t>
      </w:r>
    </w:p>
    <w:p w14:paraId="5B988840" w14:textId="7CF84BBE"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r w:rsidR="00815DA0">
        <w:rPr>
          <w:rFonts w:asciiTheme="minorHAnsi" w:hAnsiTheme="minorHAnsi" w:cstheme="minorHAnsi"/>
          <w:szCs w:val="22"/>
          <w:lang w:val="en"/>
        </w:rPr>
        <w:t xml:space="preserve"> or </w:t>
      </w:r>
      <w:r w:rsidRPr="000D43C1">
        <w:rPr>
          <w:rFonts w:asciiTheme="minorHAnsi" w:hAnsiTheme="minorHAnsi" w:cstheme="minorHAnsi"/>
          <w:szCs w:val="22"/>
          <w:lang w:val="en"/>
        </w:rPr>
        <w:t>b</w:t>
      </w:r>
      <w:r w:rsidR="00815DA0">
        <w:rPr>
          <w:rFonts w:asciiTheme="minorHAnsi" w:hAnsiTheme="minorHAnsi" w:cstheme="minorHAnsi"/>
          <w:szCs w:val="22"/>
          <w:lang w:val="en"/>
        </w:rPr>
        <w:t>y concluding an amendment for any major amendments.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1395"/>
      <w:bookmarkStart w:id="81" w:name="_Toc140836340"/>
      <w:r w:rsidRPr="000D43C1">
        <w:rPr>
          <w:rFonts w:asciiTheme="minorHAnsi" w:hAnsiTheme="minorHAnsi"/>
          <w:b/>
          <w:bCs/>
          <w:caps/>
          <w:sz w:val="24"/>
          <w:u w:val="single"/>
          <w:lang w:val="en"/>
        </w:rPr>
        <w:t>Similar services</w:t>
      </w:r>
      <w:bookmarkEnd w:id="80"/>
      <w:bookmarkEnd w:id="81"/>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2" w:name="_Toc140836341"/>
      <w:r w:rsidRPr="000F76A5">
        <w:rPr>
          <w:rFonts w:asciiTheme="minorHAnsi" w:hAnsiTheme="minorHAnsi"/>
          <w:b/>
          <w:bCs/>
          <w:caps/>
          <w:sz w:val="24"/>
          <w:u w:val="single"/>
          <w:lang w:val="en"/>
        </w:rPr>
        <w:t>penalties</w:t>
      </w:r>
      <w:bookmarkEnd w:id="82"/>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83" w:name="_Toc140836342"/>
      <w:r w:rsidRPr="000F76A5">
        <w:rPr>
          <w:rFonts w:asciiTheme="minorHAnsi" w:hAnsiTheme="minorHAnsi"/>
          <w:sz w:val="22"/>
          <w:szCs w:val="22"/>
          <w:lang w:val="en"/>
        </w:rPr>
        <w:t>Penalties for periodic documentary deliverables</w:t>
      </w:r>
      <w:bookmarkEnd w:id="83"/>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84" w:name="_Toc140836343"/>
      <w:r w:rsidRPr="000F76A5">
        <w:rPr>
          <w:rFonts w:asciiTheme="minorHAnsi" w:hAnsiTheme="minorHAnsi"/>
          <w:sz w:val="22"/>
          <w:szCs w:val="22"/>
          <w:lang w:val="en"/>
        </w:rPr>
        <w:t>Penalties applicable to submission of final deliverables</w:t>
      </w:r>
      <w:bookmarkEnd w:id="84"/>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5" w:name="_Toc140836344"/>
      <w:r w:rsidRPr="000F76A5">
        <w:rPr>
          <w:rFonts w:asciiTheme="minorHAnsi" w:hAnsiTheme="minorHAnsi"/>
          <w:b/>
          <w:bCs/>
          <w:caps/>
          <w:sz w:val="24"/>
          <w:u w:val="single"/>
          <w:lang w:val="en"/>
        </w:rPr>
        <w:t>intellectual property</w:t>
      </w:r>
      <w:bookmarkEnd w:id="85"/>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86" w:name="_Toc140836345"/>
      <w:bookmarkStart w:id="87" w:name="_Toc392669651"/>
      <w:r w:rsidRPr="000F76A5">
        <w:rPr>
          <w:rFonts w:asciiTheme="minorHAnsi" w:hAnsiTheme="minorHAnsi"/>
          <w:sz w:val="22"/>
          <w:szCs w:val="22"/>
          <w:lang w:val="en"/>
        </w:rPr>
        <w:t>Definitions</w:t>
      </w:r>
      <w:bookmarkEnd w:id="86"/>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88" w:name="_Toc140836346"/>
      <w:r w:rsidRPr="000F76A5">
        <w:rPr>
          <w:rFonts w:asciiTheme="minorHAnsi" w:hAnsiTheme="minorHAnsi"/>
          <w:sz w:val="22"/>
          <w:szCs w:val="22"/>
          <w:lang w:val="en"/>
        </w:rPr>
        <w:lastRenderedPageBreak/>
        <w:t>Ownership of results</w:t>
      </w:r>
      <w:bookmarkEnd w:id="88"/>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89" w:name="_Toc140836347"/>
      <w:r w:rsidRPr="000F76A5">
        <w:rPr>
          <w:rFonts w:asciiTheme="minorHAnsi" w:hAnsiTheme="minorHAnsi"/>
          <w:sz w:val="22"/>
          <w:szCs w:val="22"/>
          <w:lang w:val="en"/>
        </w:rPr>
        <w:t>Exploitation of results</w:t>
      </w:r>
      <w:bookmarkEnd w:id="89"/>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90" w:name="_Toc140836348"/>
      <w:r w:rsidRPr="000F76A5">
        <w:rPr>
          <w:rFonts w:asciiTheme="minorHAnsi" w:hAnsiTheme="minorHAnsi"/>
          <w:sz w:val="22"/>
          <w:szCs w:val="22"/>
          <w:lang w:val="en"/>
        </w:rPr>
        <w:t>Licensing of pre-existing rights</w:t>
      </w:r>
      <w:bookmarkEnd w:id="90"/>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91" w:name="_Toc140836349"/>
      <w:r w:rsidRPr="000F76A5">
        <w:rPr>
          <w:rFonts w:asciiTheme="minorHAnsi" w:hAnsiTheme="minorHAnsi"/>
          <w:sz w:val="22"/>
          <w:szCs w:val="22"/>
          <w:lang w:val="en"/>
        </w:rPr>
        <w:lastRenderedPageBreak/>
        <w:t>Guarantees</w:t>
      </w:r>
      <w:bookmarkEnd w:id="91"/>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92" w:name="_Toc140836350"/>
      <w:r w:rsidRPr="000F76A5">
        <w:rPr>
          <w:rFonts w:asciiTheme="minorHAnsi" w:hAnsiTheme="minorHAnsi"/>
          <w:sz w:val="22"/>
          <w:szCs w:val="22"/>
          <w:lang w:val="en"/>
        </w:rPr>
        <w:t>Image rights</w:t>
      </w:r>
      <w:bookmarkEnd w:id="92"/>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93" w:name="_Toc140836351"/>
      <w:bookmarkEnd w:id="87"/>
      <w:r w:rsidRPr="0026644D">
        <w:rPr>
          <w:rFonts w:asciiTheme="minorHAnsi" w:hAnsiTheme="minorHAnsi"/>
          <w:b/>
          <w:bCs/>
          <w:caps/>
          <w:sz w:val="24"/>
          <w:u w:val="single"/>
          <w:lang w:val="en"/>
        </w:rPr>
        <w:t>Termination of the contract</w:t>
      </w:r>
      <w:bookmarkEnd w:id="93"/>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94" w:name="_Toc140836352"/>
      <w:r w:rsidRPr="0026644D">
        <w:rPr>
          <w:rFonts w:asciiTheme="minorHAnsi" w:hAnsiTheme="minorHAnsi" w:cstheme="minorHAnsi"/>
          <w:sz w:val="22"/>
          <w:szCs w:val="22"/>
          <w:lang w:val="en"/>
        </w:rPr>
        <w:t>General terms of performance</w:t>
      </w:r>
      <w:bookmarkEnd w:id="94"/>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37D36A6E"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B278C5">
        <w:rPr>
          <w:rFonts w:asciiTheme="minorHAnsi" w:hAnsiTheme="minorHAnsi" w:cstheme="minorHAnsi"/>
          <w:sz w:val="22"/>
          <w:szCs w:val="22"/>
          <w:highlight w:val="yellow"/>
          <w:lang w:val="en-US"/>
        </w:rPr>
        <w:t xml:space="preserve">Article [40 of the CCAG PI] [42 of the CCAG FCS]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95" w:name="_Toc140836353"/>
      <w:r w:rsidRPr="0026644D">
        <w:rPr>
          <w:rFonts w:asciiTheme="minorHAnsi" w:hAnsiTheme="minorHAnsi" w:cstheme="minorHAnsi"/>
          <w:sz w:val="22"/>
          <w:szCs w:val="22"/>
          <w:lang w:val="en"/>
        </w:rPr>
        <w:t>Termination of the Contract due to the non-availability of a designated expert</w:t>
      </w:r>
      <w:bookmarkEnd w:id="95"/>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96" w:name="_Toc140836354"/>
      <w:r w:rsidRPr="0026644D">
        <w:rPr>
          <w:rFonts w:asciiTheme="minorHAnsi" w:hAnsiTheme="minorHAnsi" w:cstheme="minorHAnsi"/>
          <w:sz w:val="22"/>
          <w:szCs w:val="22"/>
          <w:lang w:val="en"/>
        </w:rPr>
        <w:t>Procedure</w:t>
      </w:r>
      <w:bookmarkEnd w:id="96"/>
    </w:p>
    <w:p w14:paraId="4761D05B" w14:textId="7044600F" w:rsidR="003D6B1E" w:rsidRDefault="005D2A80" w:rsidP="00CF443E">
      <w:pPr>
        <w:widowControl w:val="0"/>
        <w:tabs>
          <w:tab w:val="left" w:pos="567"/>
        </w:tabs>
        <w:spacing w:before="120" w:line="240" w:lineRule="auto"/>
        <w:ind w:left="567"/>
        <w:jc w:val="both"/>
        <w:rPr>
          <w:ins w:id="97" w:author="Thioro SARR" w:date="2025-06-30T15:10:00Z"/>
          <w:rFonts w:asciiTheme="minorHAnsi" w:hAnsiTheme="minorHAnsi" w:cstheme="minorHAnsi"/>
          <w:sz w:val="22"/>
          <w:szCs w:val="22"/>
          <w:lang w:val="en"/>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0A260A3A" w14:textId="0E5D44F5" w:rsidR="003346BE" w:rsidRDefault="003346BE" w:rsidP="00CF443E">
      <w:pPr>
        <w:widowControl w:val="0"/>
        <w:tabs>
          <w:tab w:val="left" w:pos="567"/>
        </w:tabs>
        <w:spacing w:before="120" w:line="240" w:lineRule="auto"/>
        <w:ind w:left="567"/>
        <w:jc w:val="both"/>
        <w:rPr>
          <w:ins w:id="98" w:author="Thioro SARR" w:date="2025-06-30T15:10:00Z"/>
          <w:rFonts w:asciiTheme="minorHAnsi" w:hAnsiTheme="minorHAnsi" w:cstheme="minorHAnsi"/>
          <w:sz w:val="22"/>
          <w:szCs w:val="22"/>
          <w:lang w:val="en"/>
        </w:rPr>
      </w:pPr>
    </w:p>
    <w:p w14:paraId="2B2B1C3C" w14:textId="77777777" w:rsidR="003346BE" w:rsidRPr="0026644D" w:rsidRDefault="003346BE"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99" w:name="_Toc140836355"/>
      <w:r w:rsidRPr="0026644D">
        <w:rPr>
          <w:rFonts w:asciiTheme="minorHAnsi" w:hAnsiTheme="minorHAnsi"/>
          <w:b/>
          <w:bCs/>
          <w:caps/>
          <w:sz w:val="24"/>
          <w:u w:val="single"/>
          <w:lang w:val="en"/>
        </w:rPr>
        <w:lastRenderedPageBreak/>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9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10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101" w:name="_Toc126923320"/>
      <w:bookmarkStart w:id="102" w:name="_Toc127876026"/>
      <w:bookmarkStart w:id="103" w:name="_Toc140836356"/>
      <w:bookmarkStart w:id="104" w:name="_Toc140836357"/>
      <w:bookmarkEnd w:id="100"/>
      <w:bookmarkEnd w:id="101"/>
      <w:bookmarkEnd w:id="102"/>
      <w:bookmarkEnd w:id="103"/>
      <w:r w:rsidRPr="0026644D">
        <w:rPr>
          <w:rFonts w:asciiTheme="minorHAnsi" w:hAnsiTheme="minorHAnsi"/>
          <w:b/>
          <w:bCs/>
          <w:caps/>
          <w:sz w:val="24"/>
          <w:u w:val="single"/>
          <w:lang w:val="en"/>
        </w:rPr>
        <w:t>ethics</w:t>
      </w:r>
      <w:bookmarkEnd w:id="10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0"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1"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70411566"/>
      <w:bookmarkStart w:id="106" w:name="_Toc70411012"/>
      <w:bookmarkStart w:id="107" w:name="_Toc70410878"/>
      <w:bookmarkStart w:id="108" w:name="_Toc70411565"/>
      <w:bookmarkStart w:id="109" w:name="_Toc70411011"/>
      <w:bookmarkStart w:id="110" w:name="_Toc70410877"/>
      <w:bookmarkStart w:id="111" w:name="_Toc70411564"/>
      <w:bookmarkStart w:id="112" w:name="_Toc70411010"/>
      <w:bookmarkStart w:id="113" w:name="_Toc70410876"/>
      <w:bookmarkStart w:id="114" w:name="_Toc70411560"/>
      <w:bookmarkStart w:id="115" w:name="_Toc70411006"/>
      <w:bookmarkStart w:id="116" w:name="_Toc70410872"/>
      <w:bookmarkStart w:id="117" w:name="_Toc70411559"/>
      <w:bookmarkStart w:id="118" w:name="_Toc70411005"/>
      <w:bookmarkStart w:id="119" w:name="_Toc70410871"/>
      <w:bookmarkStart w:id="120" w:name="_Toc70411556"/>
      <w:bookmarkStart w:id="121" w:name="_Toc70411002"/>
      <w:bookmarkStart w:id="122" w:name="_Toc70410868"/>
      <w:bookmarkStart w:id="123" w:name="_Toc70411555"/>
      <w:bookmarkStart w:id="124" w:name="_Toc70411001"/>
      <w:bookmarkStart w:id="125" w:name="_Toc70410867"/>
      <w:bookmarkStart w:id="126" w:name="_Toc70411554"/>
      <w:bookmarkStart w:id="127" w:name="_Toc70411000"/>
      <w:bookmarkStart w:id="128" w:name="_Toc70410866"/>
      <w:bookmarkStart w:id="129" w:name="_Toc70411551"/>
      <w:bookmarkStart w:id="130" w:name="_Toc70410997"/>
      <w:bookmarkStart w:id="131" w:name="_Toc70410863"/>
      <w:bookmarkStart w:id="132" w:name="_Toc70411550"/>
      <w:bookmarkStart w:id="133" w:name="_Toc70410996"/>
      <w:bookmarkStart w:id="134" w:name="_Toc70410862"/>
      <w:bookmarkStart w:id="135" w:name="_Toc70411549"/>
      <w:bookmarkStart w:id="136" w:name="_Toc70410995"/>
      <w:bookmarkStart w:id="137" w:name="_Toc70410861"/>
      <w:bookmarkStart w:id="138" w:name="_Toc70411548"/>
      <w:bookmarkStart w:id="139" w:name="_Toc70410994"/>
      <w:bookmarkStart w:id="140" w:name="_Toc70410860"/>
      <w:bookmarkStart w:id="141" w:name="_Toc70411547"/>
      <w:bookmarkStart w:id="142" w:name="_Toc70410993"/>
      <w:bookmarkStart w:id="143" w:name="_Toc70410859"/>
      <w:bookmarkStart w:id="144" w:name="_Toc70411546"/>
      <w:bookmarkStart w:id="145" w:name="_Toc70410992"/>
      <w:bookmarkStart w:id="146" w:name="_Toc70410858"/>
      <w:bookmarkStart w:id="147" w:name="_Toc70411545"/>
      <w:bookmarkStart w:id="148" w:name="_Toc70410991"/>
      <w:bookmarkStart w:id="149" w:name="_Toc70410857"/>
      <w:bookmarkStart w:id="150" w:name="_Toc140836358"/>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80375E">
        <w:rPr>
          <w:rFonts w:asciiTheme="minorHAnsi" w:hAnsiTheme="minorHAnsi"/>
          <w:b/>
          <w:bCs/>
          <w:caps/>
          <w:sz w:val="24"/>
          <w:u w:val="single"/>
          <w:lang w:val="en"/>
        </w:rPr>
        <w:t>Administration of personal data</w:t>
      </w:r>
      <w:bookmarkEnd w:id="150"/>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processing is necessary for performance of a public-interes</w:t>
      </w:r>
      <w:bookmarkStart w:id="151" w:name="_GoBack"/>
      <w:bookmarkEnd w:id="151"/>
      <w:r w:rsidRPr="0080375E">
        <w:rPr>
          <w:rFonts w:asciiTheme="minorHAnsi" w:eastAsia="Times New Roman" w:hAnsiTheme="minorHAnsi" w:cstheme="minorHAnsi"/>
          <w:sz w:val="22"/>
          <w:szCs w:val="22"/>
          <w:lang w:val="en"/>
        </w:rPr>
        <w:t xml:space="preserve">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w:t>
      </w:r>
      <w:r w:rsidRPr="0080375E">
        <w:rPr>
          <w:rFonts w:asciiTheme="minorHAnsi" w:eastAsia="Times New Roman" w:hAnsiTheme="minorHAnsi" w:cstheme="minorHAnsi"/>
          <w:sz w:val="22"/>
          <w:szCs w:val="22"/>
          <w:lang w:val="en"/>
        </w:rPr>
        <w:lastRenderedPageBreak/>
        <w:t xml:space="preserve">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2"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52"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3" w:name="_Toc140836359"/>
      <w:bookmarkEnd w:id="152"/>
      <w:r w:rsidRPr="00025DBE">
        <w:rPr>
          <w:rFonts w:asciiTheme="minorHAnsi" w:hAnsiTheme="minorHAnsi"/>
          <w:b/>
          <w:bCs/>
          <w:caps/>
          <w:sz w:val="24"/>
          <w:u w:val="single"/>
          <w:lang w:val="en"/>
        </w:rPr>
        <w:t>Dispute resolution - applicable law</w:t>
      </w:r>
      <w:bookmarkEnd w:id="153"/>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4" w:name="_Toc126923324"/>
      <w:bookmarkStart w:id="155" w:name="_Toc127876030"/>
      <w:bookmarkStart w:id="156" w:name="_Toc140836360"/>
      <w:bookmarkStart w:id="157" w:name="_Toc140836361"/>
      <w:bookmarkEnd w:id="154"/>
      <w:bookmarkEnd w:id="155"/>
      <w:bookmarkEnd w:id="156"/>
      <w:r w:rsidRPr="00D31A4D">
        <w:rPr>
          <w:rFonts w:asciiTheme="minorHAnsi" w:hAnsiTheme="minorHAnsi"/>
          <w:b/>
          <w:bCs/>
          <w:caps/>
          <w:sz w:val="24"/>
          <w:u w:val="single"/>
          <w:lang w:val="en"/>
        </w:rPr>
        <w:t>Derogation from the CCAG</w:t>
      </w:r>
      <w:bookmarkEnd w:id="157"/>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58" w:name="_Toc140836362"/>
      <w:r w:rsidRPr="00F13E6E">
        <w:rPr>
          <w:rFonts w:asciiTheme="minorHAnsi" w:hAnsiTheme="minorHAnsi"/>
          <w:b/>
          <w:bCs/>
          <w:caps/>
          <w:sz w:val="24"/>
          <w:u w:val="single"/>
          <w:lang w:val="en"/>
        </w:rPr>
        <w:t>AUDIT</w:t>
      </w:r>
      <w:bookmarkEnd w:id="158"/>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59"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59"/>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60" w:name="_Toc392669654"/>
      <w:bookmarkStart w:id="161" w:name="_Toc140836364"/>
      <w:r w:rsidRPr="00D31A4D">
        <w:rPr>
          <w:rFonts w:asciiTheme="minorHAnsi" w:hAnsiTheme="minorHAnsi"/>
          <w:sz w:val="22"/>
          <w:szCs w:val="22"/>
          <w:lang w:val="en"/>
        </w:rPr>
        <w:t>Declaration</w:t>
      </w:r>
      <w:bookmarkEnd w:id="160"/>
      <w:bookmarkEnd w:id="161"/>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4"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5"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6"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7"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3346BE" w:rsidP="00273C7F">
      <w:pPr>
        <w:pStyle w:val="En-tte"/>
        <w:ind w:left="851"/>
        <w:jc w:val="both"/>
        <w:rPr>
          <w:rFonts w:ascii="Calibri" w:hAnsi="Calibri"/>
          <w:sz w:val="22"/>
          <w:lang w:val="en-GB"/>
        </w:rPr>
      </w:pPr>
      <w:hyperlink r:id="rId28"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9"/>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62" w:name="_Toc140836365"/>
      <w:r>
        <w:rPr>
          <w:rFonts w:asciiTheme="minorHAnsi" w:hAnsiTheme="minorHAnsi"/>
          <w:b/>
          <w:bCs/>
          <w:caps/>
          <w:sz w:val="24"/>
          <w:lang w:val="en"/>
        </w:rPr>
        <w:t>Annex 1: Specifications</w:t>
      </w:r>
      <w:bookmarkEnd w:id="162"/>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Thioro SARR" w:date="2025-06-27T10:38:00Z" w:initials="TS">
    <w:p w14:paraId="6B5B9330" w14:textId="3D759701" w:rsidR="003346BE" w:rsidRDefault="003346BE">
      <w:pPr>
        <w:pStyle w:val="Commentaire"/>
      </w:pPr>
      <w:r>
        <w:rPr>
          <w:rStyle w:val="Marquedecommentaire"/>
        </w:rPr>
        <w:annotationRef/>
      </w:r>
      <w:r>
        <w:t>A renseigner par le contractant</w:t>
      </w:r>
    </w:p>
  </w:comment>
  <w:comment w:id="58" w:author="BOULAY Céline" w:date="2025-06-11T15:43:00Z" w:initials="BC">
    <w:p w14:paraId="695EC2A8" w14:textId="5E18CFE2" w:rsidR="003346BE" w:rsidRPr="00611194" w:rsidRDefault="003346BE">
      <w:pPr>
        <w:pStyle w:val="Commentaire"/>
        <w:rPr>
          <w:lang w:val="en-US"/>
        </w:rPr>
      </w:pPr>
      <w:r>
        <w:rPr>
          <w:rStyle w:val="Marquedecommentaire"/>
        </w:rPr>
        <w:annotationRef/>
      </w:r>
      <w:r w:rsidRPr="00611194">
        <w:rPr>
          <w:lang w:val="en-US"/>
        </w:rPr>
        <w:t>To be completed after negociations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B5B9330" w15:done="0"/>
  <w15:commentEx w15:paraId="695EC2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60730" w14:textId="77777777" w:rsidR="00A313CA" w:rsidRDefault="00A313CA">
      <w:r>
        <w:separator/>
      </w:r>
    </w:p>
  </w:endnote>
  <w:endnote w:type="continuationSeparator" w:id="0">
    <w:p w14:paraId="589FE0C9" w14:textId="77777777" w:rsidR="00A313CA" w:rsidRDefault="00A3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3346BE" w:rsidRPr="00EE0FDD" w:rsidRDefault="003346BE"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1FCEE513" w:rsidR="003346BE" w:rsidRPr="00263FD0" w:rsidRDefault="003346BE"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2285C">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2285C">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3346BE" w:rsidRPr="00FF1F8E" w:rsidRDefault="003346BE"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3346BE" w:rsidRPr="00EE0FDD" w:rsidRDefault="003346BE"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0A5ED8AD" w:rsidR="003346BE" w:rsidRPr="00263FD0" w:rsidRDefault="003346BE"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2285C">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2285C">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3346BE" w:rsidRPr="0036169C" w:rsidRDefault="003346BE"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3346BE" w:rsidRDefault="003346BE"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3346BE" w:rsidRPr="0036169C" w:rsidRDefault="003346BE"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3346BE" w:rsidRDefault="003346B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464ED" w14:textId="77777777" w:rsidR="00A313CA" w:rsidRDefault="00A313CA">
      <w:r>
        <w:separator/>
      </w:r>
    </w:p>
  </w:footnote>
  <w:footnote w:type="continuationSeparator" w:id="0">
    <w:p w14:paraId="565D4BD4" w14:textId="77777777" w:rsidR="00A313CA" w:rsidRDefault="00A313CA">
      <w:r>
        <w:continuationSeparator/>
      </w:r>
    </w:p>
  </w:footnote>
  <w:footnote w:id="1">
    <w:p w14:paraId="3C4F3CA5" w14:textId="77777777" w:rsidR="003346BE" w:rsidRPr="0050283E" w:rsidRDefault="003346BE"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3346BE" w:rsidRDefault="003346BE"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3346BE" w:rsidRDefault="003346BE"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3346BE" w:rsidRDefault="003346BE"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3346BE" w:rsidRDefault="003346BE">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3346BE" w:rsidRDefault="003346BE"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3346BE" w:rsidRDefault="003346BE"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3346BE" w:rsidRPr="00707B69" w:rsidRDefault="003346BE"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3346BE" w:rsidRPr="00AC48DD" w:rsidRDefault="003346B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3346BE" w:rsidRPr="00F13E6E" w:rsidRDefault="003346BE"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3346BE" w:rsidRPr="00AC48DD" w:rsidRDefault="003346B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3346BE" w:rsidRPr="00707B69" w:rsidRDefault="003346BE"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3346BE" w:rsidRPr="00AC48DD" w:rsidRDefault="003346B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3346BE" w:rsidRDefault="003346BE"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3346BE" w:rsidRPr="00AC48DD" w:rsidRDefault="003346B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3346BE" w:rsidRPr="00707B69" w:rsidRDefault="003346BE"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3346BE" w:rsidRPr="00AC48DD" w:rsidRDefault="003346BE"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3346BE" w:rsidRDefault="003346BE"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3346BE" w:rsidRPr="00996FEA" w:rsidRDefault="003346B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oro SARR">
    <w15:presenceInfo w15:providerId="AD" w15:userId="S-1-5-21-3406572209-2354835200-999462638-17779"/>
  </w15:person>
  <w15:person w15:author="BOULAY Céline">
    <w15:presenceInfo w15:providerId="AD" w15:userId="S-1-5-21-3803155387-4143733754-3887331536-51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09D"/>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57CA0"/>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346BE"/>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1440"/>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07C"/>
    <w:rsid w:val="005E1520"/>
    <w:rsid w:val="005E4E1E"/>
    <w:rsid w:val="005E5F3A"/>
    <w:rsid w:val="005F0451"/>
    <w:rsid w:val="005F1565"/>
    <w:rsid w:val="005F4BD7"/>
    <w:rsid w:val="005F5840"/>
    <w:rsid w:val="005F639C"/>
    <w:rsid w:val="006016FC"/>
    <w:rsid w:val="00602D42"/>
    <w:rsid w:val="00603A99"/>
    <w:rsid w:val="00606779"/>
    <w:rsid w:val="00611194"/>
    <w:rsid w:val="00611A5E"/>
    <w:rsid w:val="00613784"/>
    <w:rsid w:val="00613BD8"/>
    <w:rsid w:val="00614104"/>
    <w:rsid w:val="00615984"/>
    <w:rsid w:val="00615D07"/>
    <w:rsid w:val="00617F0E"/>
    <w:rsid w:val="0062285C"/>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16E8"/>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A0A2C"/>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15DA0"/>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13CA"/>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sanctionsmap.eu" TargetMode="External"/><Relationship Id="rId33"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xpertisefrance.fr/documents/20182/426622/Expertise+France+%E2%80%93+Code+of+conduct/82cf6060-4768-4b25-8817-ccba1d86e568"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43BEF-6E88-4286-A6F9-1106AB3CC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21</Pages>
  <Words>6343</Words>
  <Characters>34892</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41153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Thioro SARR</cp:lastModifiedBy>
  <cp:revision>2</cp:revision>
  <cp:lastPrinted>2014-11-19T14:39:00Z</cp:lastPrinted>
  <dcterms:created xsi:type="dcterms:W3CDTF">2025-06-30T13:12:00Z</dcterms:created>
  <dcterms:modified xsi:type="dcterms:W3CDTF">2025-06-30T13:12:00Z</dcterms:modified>
</cp:coreProperties>
</file>